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C173C5"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4A62D4">
        <w:rPr>
          <w:rFonts w:ascii="Verdana" w:hAnsi="Verdana" w:cs="Liberation Sans"/>
          <w:b/>
          <w:spacing w:val="20"/>
        </w:rPr>
        <w:t>17</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Default="00B204C5" w:rsidP="00585005">
      <w:pPr>
        <w:tabs>
          <w:tab w:val="left" w:pos="6334"/>
        </w:tabs>
        <w:rPr>
          <w:rFonts w:ascii="Tahoma" w:hAnsi="Tahoma" w:cs="Tahoma"/>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B06DB5">
        <w:rPr>
          <w:rFonts w:ascii="Tahoma" w:hAnsi="Tahoma" w:cs="Tahoma"/>
          <w:b/>
          <w:bCs/>
          <w:sz w:val="22"/>
          <w:szCs w:val="22"/>
        </w:rPr>
        <w:t>43</w:t>
      </w:r>
      <w:r w:rsidR="0070714B">
        <w:rPr>
          <w:rFonts w:ascii="Tahoma" w:hAnsi="Tahoma" w:cs="Tahoma"/>
          <w:b/>
          <w:bCs/>
          <w:sz w:val="22"/>
          <w:szCs w:val="22"/>
        </w:rPr>
        <w:t>0</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585005">
        <w:rPr>
          <w:rFonts w:ascii="Tahoma" w:hAnsi="Tahoma" w:cs="Tahoma"/>
          <w:sz w:val="22"/>
          <w:szCs w:val="22"/>
        </w:rPr>
        <w:tab/>
      </w:r>
      <w:r w:rsidR="00585005" w:rsidRPr="00585005">
        <w:rPr>
          <w:rFonts w:ascii="Tahoma" w:hAnsi="Tahoma" w:cs="Tahoma"/>
          <w:b/>
          <w:sz w:val="22"/>
          <w:szCs w:val="22"/>
        </w:rPr>
        <w:t>ΑΔΑ: 70ΣΔΩΨΑ-Ε0</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D625F5" w:rsidRDefault="000845C9" w:rsidP="00B06DB5">
      <w:pPr>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D625F5" w:rsidRPr="00D625F5">
        <w:rPr>
          <w:rFonts w:ascii="Tahoma" w:hAnsi="Tahoma" w:cs="Tahoma"/>
          <w:sz w:val="22"/>
          <w:szCs w:val="22"/>
        </w:rPr>
        <w:t>Έγκριση της αριθμ.29/2017 απόφασης της Επιτροπής</w:t>
      </w:r>
      <w:r w:rsidR="0070714B">
        <w:rPr>
          <w:rFonts w:ascii="Tahoma" w:hAnsi="Tahoma" w:cs="Tahoma"/>
          <w:sz w:val="22"/>
          <w:szCs w:val="22"/>
        </w:rPr>
        <w:t xml:space="preserve"> Ποιότητας Ζωής</w:t>
      </w:r>
      <w:r w:rsidR="00D625F5" w:rsidRPr="00D625F5">
        <w:rPr>
          <w:rFonts w:ascii="Tahoma" w:hAnsi="Tahoma" w:cs="Tahoma"/>
          <w:sz w:val="22"/>
          <w:szCs w:val="22"/>
        </w:rPr>
        <w:t xml:space="preserve">  η οποία </w:t>
      </w:r>
    </w:p>
    <w:p w:rsidR="00D625F5" w:rsidRDefault="00D625F5" w:rsidP="00B06DB5">
      <w:pPr>
        <w:rPr>
          <w:rFonts w:ascii="Tahoma" w:hAnsi="Tahoma" w:cs="Tahoma"/>
          <w:sz w:val="22"/>
          <w:szCs w:val="22"/>
        </w:rPr>
      </w:pPr>
      <w:r>
        <w:rPr>
          <w:rFonts w:ascii="Tahoma" w:hAnsi="Tahoma" w:cs="Tahoma"/>
          <w:sz w:val="22"/>
          <w:szCs w:val="22"/>
        </w:rPr>
        <w:t xml:space="preserve">               </w:t>
      </w:r>
      <w:r w:rsidRPr="00D625F5">
        <w:rPr>
          <w:rFonts w:ascii="Tahoma" w:hAnsi="Tahoma" w:cs="Tahoma"/>
          <w:sz w:val="22"/>
          <w:szCs w:val="22"/>
        </w:rPr>
        <w:t xml:space="preserve">αφορά «Καθορισμό θέσεων δικύκλων οχημάτων και επέκταση των θέσεων  </w:t>
      </w:r>
    </w:p>
    <w:p w:rsidR="0041375B" w:rsidRDefault="00D625F5" w:rsidP="00B06DB5">
      <w:pPr>
        <w:rPr>
          <w:rFonts w:ascii="Tahoma" w:hAnsi="Tahoma" w:cs="Tahoma"/>
          <w:sz w:val="22"/>
          <w:szCs w:val="22"/>
        </w:rPr>
      </w:pPr>
      <w:r>
        <w:rPr>
          <w:rFonts w:ascii="Tahoma" w:hAnsi="Tahoma" w:cs="Tahoma"/>
          <w:sz w:val="22"/>
          <w:szCs w:val="22"/>
        </w:rPr>
        <w:t xml:space="preserve">               </w:t>
      </w:r>
      <w:r w:rsidRPr="00D625F5">
        <w:rPr>
          <w:rFonts w:ascii="Tahoma" w:hAnsi="Tahoma" w:cs="Tahoma"/>
          <w:sz w:val="22"/>
          <w:szCs w:val="22"/>
        </w:rPr>
        <w:t xml:space="preserve">στάθμευσης για την εξυπηρέτηση της Δημοτικής </w:t>
      </w:r>
      <w:proofErr w:type="spellStart"/>
      <w:r w:rsidRPr="00D625F5">
        <w:rPr>
          <w:rFonts w:ascii="Tahoma" w:hAnsi="Tahoma" w:cs="Tahoma"/>
          <w:sz w:val="22"/>
          <w:szCs w:val="22"/>
        </w:rPr>
        <w:t>Λαικής</w:t>
      </w:r>
      <w:proofErr w:type="spellEnd"/>
      <w:r w:rsidRPr="00D625F5">
        <w:rPr>
          <w:rFonts w:ascii="Tahoma" w:hAnsi="Tahoma" w:cs="Tahoma"/>
          <w:sz w:val="22"/>
          <w:szCs w:val="22"/>
        </w:rPr>
        <w:t xml:space="preserve"> Αγοράς »</w:t>
      </w:r>
      <w:r w:rsidR="002B7960" w:rsidRPr="002B7960">
        <w:rPr>
          <w:rFonts w:ascii="Tahoma" w:hAnsi="Tahoma" w:cs="Tahoma"/>
          <w:sz w:val="22"/>
          <w:szCs w:val="22"/>
        </w:rPr>
        <w:t xml:space="preserve">    </w:t>
      </w:r>
    </w:p>
    <w:p w:rsidR="0094158A" w:rsidRPr="00A43F1C" w:rsidRDefault="0041375B" w:rsidP="0041375B">
      <w:pPr>
        <w:rPr>
          <w:rStyle w:val="apple-converted-space"/>
          <w:color w:val="000000"/>
          <w:sz w:val="22"/>
          <w:szCs w:val="22"/>
          <w:shd w:val="clear" w:color="auto" w:fill="FFFFFF"/>
        </w:rPr>
      </w:pPr>
      <w:r>
        <w:rPr>
          <w:rFonts w:ascii="Tahoma" w:hAnsi="Tahoma" w:cs="Tahoma"/>
          <w:sz w:val="22"/>
          <w:szCs w:val="22"/>
        </w:rPr>
        <w:t xml:space="preserve">                </w:t>
      </w:r>
    </w:p>
    <w:bookmarkEnd w:id="0"/>
    <w:bookmarkEnd w:id="1"/>
    <w:bookmarkEnd w:id="2"/>
    <w:bookmarkEnd w:id="3"/>
    <w:p w:rsidR="00AD1AAF" w:rsidRDefault="00AD1AAF" w:rsidP="00721E97">
      <w:pPr>
        <w:spacing w:line="276" w:lineRule="auto"/>
        <w:jc w:val="both"/>
        <w:rPr>
          <w:rFonts w:ascii="Tahoma" w:hAnsi="Tahoma" w:cs="Tahoma"/>
          <w:color w:val="000000"/>
          <w:sz w:val="22"/>
          <w:szCs w:val="22"/>
        </w:rPr>
      </w:pPr>
      <w:r w:rsidRPr="00DB7164">
        <w:rPr>
          <w:rFonts w:ascii="Tahoma" w:hAnsi="Tahoma" w:cs="Tahoma"/>
          <w:sz w:val="22"/>
          <w:szCs w:val="22"/>
        </w:rPr>
        <w:t xml:space="preserve">     </w:t>
      </w:r>
      <w:r>
        <w:rPr>
          <w:rFonts w:ascii="Tahoma" w:hAnsi="Tahoma" w:cs="Tahoma"/>
          <w:sz w:val="22"/>
          <w:szCs w:val="22"/>
        </w:rPr>
        <w:t xml:space="preserve"> </w:t>
      </w:r>
      <w:r w:rsidRPr="00DB7164">
        <w:rPr>
          <w:rFonts w:ascii="Tahoma" w:hAnsi="Tahoma" w:cs="Tahoma"/>
          <w:sz w:val="22"/>
          <w:szCs w:val="22"/>
        </w:rPr>
        <w:t xml:space="preserve">Στην Άρτα σήμερα την </w:t>
      </w:r>
      <w:r w:rsidR="004A62D4">
        <w:rPr>
          <w:rFonts w:ascii="Tahoma" w:hAnsi="Tahoma" w:cs="Tahoma"/>
          <w:sz w:val="22"/>
          <w:szCs w:val="22"/>
        </w:rPr>
        <w:t>δεκάτη</w:t>
      </w:r>
      <w:r w:rsidR="00EA5277">
        <w:rPr>
          <w:rFonts w:ascii="Tahoma" w:hAnsi="Tahoma" w:cs="Tahoma"/>
          <w:sz w:val="22"/>
          <w:szCs w:val="22"/>
        </w:rPr>
        <w:t xml:space="preserve"> </w:t>
      </w:r>
      <w:r w:rsidR="008A2D46">
        <w:rPr>
          <w:rFonts w:ascii="Tahoma" w:hAnsi="Tahoma" w:cs="Tahoma"/>
          <w:sz w:val="22"/>
          <w:szCs w:val="22"/>
        </w:rPr>
        <w:t>τετάρτη</w:t>
      </w:r>
      <w:r w:rsidRPr="00DB7164">
        <w:rPr>
          <w:rFonts w:ascii="Tahoma" w:hAnsi="Tahoma" w:cs="Tahoma"/>
          <w:sz w:val="22"/>
          <w:szCs w:val="22"/>
        </w:rPr>
        <w:t xml:space="preserve"> (</w:t>
      </w:r>
      <w:r w:rsidR="004A62D4">
        <w:rPr>
          <w:rFonts w:ascii="Tahoma" w:hAnsi="Tahoma" w:cs="Tahoma"/>
          <w:sz w:val="22"/>
          <w:szCs w:val="22"/>
        </w:rPr>
        <w:t>1</w:t>
      </w:r>
      <w:r w:rsidR="008A2D46">
        <w:rPr>
          <w:rFonts w:ascii="Tahoma" w:hAnsi="Tahoma" w:cs="Tahoma"/>
          <w:sz w:val="22"/>
          <w:szCs w:val="22"/>
        </w:rPr>
        <w:t>4</w:t>
      </w:r>
      <w:r w:rsidRPr="00DB7164">
        <w:rPr>
          <w:rFonts w:ascii="Tahoma" w:hAnsi="Tahoma" w:cs="Tahoma"/>
          <w:sz w:val="22"/>
          <w:szCs w:val="22"/>
        </w:rPr>
        <w:t xml:space="preserve">η) του μηνός  </w:t>
      </w:r>
      <w:r w:rsidR="004A62D4">
        <w:rPr>
          <w:rFonts w:ascii="Tahoma" w:hAnsi="Tahoma" w:cs="Tahoma"/>
          <w:sz w:val="22"/>
          <w:szCs w:val="22"/>
        </w:rPr>
        <w:t>Ιουλίου</w:t>
      </w:r>
      <w:r w:rsidRPr="00DB7164">
        <w:rPr>
          <w:rFonts w:ascii="Tahoma" w:hAnsi="Tahoma" w:cs="Tahoma"/>
          <w:sz w:val="22"/>
          <w:szCs w:val="22"/>
        </w:rPr>
        <w:t xml:space="preserve"> του έτους 2017 ημέρα  </w:t>
      </w:r>
      <w:r w:rsidR="004A62D4">
        <w:rPr>
          <w:rFonts w:ascii="Tahoma" w:hAnsi="Tahoma" w:cs="Tahoma"/>
          <w:sz w:val="22"/>
          <w:szCs w:val="22"/>
        </w:rPr>
        <w:t>Παρασκευή</w:t>
      </w:r>
      <w:r w:rsidRPr="00DB7164">
        <w:rPr>
          <w:rFonts w:ascii="Tahoma" w:hAnsi="Tahoma" w:cs="Tahoma"/>
          <w:sz w:val="22"/>
          <w:szCs w:val="22"/>
        </w:rPr>
        <w:t xml:space="preserve">   και ώρα </w:t>
      </w:r>
      <w:r w:rsidR="004A62D4">
        <w:rPr>
          <w:rFonts w:ascii="Tahoma" w:hAnsi="Tahoma" w:cs="Tahoma"/>
          <w:sz w:val="22"/>
          <w:szCs w:val="22"/>
        </w:rPr>
        <w:t>19</w:t>
      </w:r>
      <w:r w:rsidR="0052706E">
        <w:rPr>
          <w:rFonts w:ascii="Tahoma" w:hAnsi="Tahoma" w:cs="Tahoma"/>
          <w:sz w:val="22"/>
          <w:szCs w:val="22"/>
        </w:rPr>
        <w:t>.0</w:t>
      </w:r>
      <w:r w:rsidR="00AE3DA9">
        <w:rPr>
          <w:rFonts w:ascii="Tahoma" w:hAnsi="Tahoma" w:cs="Tahoma"/>
          <w:sz w:val="22"/>
          <w:szCs w:val="22"/>
        </w:rPr>
        <w:t>0</w:t>
      </w:r>
      <w:r w:rsidR="006C2BF5">
        <w:rPr>
          <w:rFonts w:ascii="Tahoma" w:hAnsi="Tahoma" w:cs="Tahoma"/>
          <w:sz w:val="22"/>
          <w:szCs w:val="22"/>
        </w:rPr>
        <w:t>,</w:t>
      </w:r>
      <w:r w:rsidRPr="00DB7164">
        <w:rPr>
          <w:rFonts w:ascii="Tahoma" w:hAnsi="Tahoma" w:cs="Tahoma"/>
          <w:sz w:val="22"/>
          <w:szCs w:val="22"/>
        </w:rPr>
        <w:t xml:space="preserve"> το Δημοτικό Συμβούλιο του Δήμου </w:t>
      </w:r>
      <w:proofErr w:type="spellStart"/>
      <w:r w:rsidRPr="00DB7164">
        <w:rPr>
          <w:rFonts w:ascii="Tahoma" w:hAnsi="Tahoma" w:cs="Tahoma"/>
          <w:sz w:val="22"/>
          <w:szCs w:val="22"/>
        </w:rPr>
        <w:t>Αρταίων</w:t>
      </w:r>
      <w:proofErr w:type="spellEnd"/>
      <w:r w:rsidRPr="00DB7164">
        <w:rPr>
          <w:rFonts w:ascii="Tahoma" w:hAnsi="Tahoma" w:cs="Tahoma"/>
          <w:sz w:val="22"/>
          <w:szCs w:val="22"/>
        </w:rPr>
        <w:t xml:space="preserve"> </w:t>
      </w:r>
      <w:r w:rsidRPr="00DB7164">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w:t>
      </w:r>
      <w:r w:rsidRPr="004A62D4">
        <w:rPr>
          <w:rFonts w:ascii="Tahoma" w:hAnsi="Tahoma" w:cs="Tahoma"/>
          <w:color w:val="000000"/>
          <w:sz w:val="22"/>
          <w:szCs w:val="22"/>
          <w:shd w:val="clear" w:color="auto" w:fill="FFFFFF"/>
        </w:rPr>
        <w:t xml:space="preserve">Δημοτικό κατάστημα, ύστερα από την με αριθμό </w:t>
      </w:r>
      <w:proofErr w:type="spellStart"/>
      <w:r w:rsidRPr="004A62D4">
        <w:rPr>
          <w:rFonts w:ascii="Tahoma" w:hAnsi="Tahoma" w:cs="Tahoma"/>
          <w:color w:val="000000"/>
          <w:sz w:val="22"/>
          <w:szCs w:val="22"/>
          <w:shd w:val="clear" w:color="auto" w:fill="FFFFFF"/>
        </w:rPr>
        <w:t>πρωτ</w:t>
      </w:r>
      <w:proofErr w:type="spellEnd"/>
      <w:r w:rsidRPr="004A62D4">
        <w:rPr>
          <w:rFonts w:ascii="Tahoma" w:hAnsi="Tahoma" w:cs="Tahoma"/>
          <w:color w:val="000000"/>
          <w:sz w:val="22"/>
          <w:szCs w:val="22"/>
          <w:shd w:val="clear" w:color="auto" w:fill="FFFFFF"/>
        </w:rPr>
        <w:t xml:space="preserve">. </w:t>
      </w:r>
      <w:r w:rsidR="004A62D4" w:rsidRPr="004A62D4">
        <w:rPr>
          <w:rFonts w:ascii="Tahoma" w:hAnsi="Tahoma" w:cs="Tahoma"/>
          <w:sz w:val="22"/>
          <w:szCs w:val="22"/>
        </w:rPr>
        <w:t>26690</w:t>
      </w:r>
      <w:r w:rsidR="007F2027" w:rsidRPr="004A62D4">
        <w:rPr>
          <w:rFonts w:ascii="Tahoma" w:hAnsi="Tahoma" w:cs="Tahoma"/>
          <w:sz w:val="22"/>
          <w:szCs w:val="22"/>
        </w:rPr>
        <w:t>/</w:t>
      </w:r>
      <w:r w:rsidR="004A62D4" w:rsidRPr="004A62D4">
        <w:rPr>
          <w:rFonts w:ascii="Tahoma" w:hAnsi="Tahoma" w:cs="Tahoma"/>
          <w:sz w:val="22"/>
          <w:szCs w:val="22"/>
        </w:rPr>
        <w:t>10</w:t>
      </w:r>
      <w:r w:rsidR="007F2027" w:rsidRPr="004A62D4">
        <w:rPr>
          <w:rFonts w:ascii="Tahoma" w:hAnsi="Tahoma" w:cs="Tahoma"/>
          <w:sz w:val="22"/>
          <w:szCs w:val="22"/>
        </w:rPr>
        <w:t>-</w:t>
      </w:r>
      <w:r w:rsidR="004A62D4" w:rsidRPr="004A62D4">
        <w:rPr>
          <w:rFonts w:ascii="Tahoma" w:hAnsi="Tahoma" w:cs="Tahoma"/>
          <w:sz w:val="22"/>
          <w:szCs w:val="22"/>
        </w:rPr>
        <w:t>7</w:t>
      </w:r>
      <w:r w:rsidR="007F2027" w:rsidRPr="004A62D4">
        <w:rPr>
          <w:rFonts w:ascii="Tahoma" w:hAnsi="Tahoma" w:cs="Tahoma"/>
          <w:sz w:val="22"/>
          <w:szCs w:val="22"/>
        </w:rPr>
        <w:t xml:space="preserve">-2017 </w:t>
      </w:r>
      <w:r w:rsidRPr="004A62D4">
        <w:rPr>
          <w:rFonts w:ascii="Tahoma" w:hAnsi="Tahoma" w:cs="Tahoma"/>
          <w:color w:val="000000"/>
          <w:sz w:val="22"/>
          <w:szCs w:val="22"/>
          <w:shd w:val="clear" w:color="auto" w:fill="FFFFFF"/>
        </w:rPr>
        <w:t>πρόσκληση του</w:t>
      </w:r>
      <w:r w:rsidRPr="00DB7164">
        <w:rPr>
          <w:rFonts w:ascii="Tahoma" w:hAnsi="Tahoma" w:cs="Tahoma"/>
          <w:color w:val="000000"/>
          <w:sz w:val="22"/>
          <w:szCs w:val="22"/>
          <w:shd w:val="clear" w:color="auto" w:fill="FFFFFF"/>
        </w:rPr>
        <w:t xml:space="preserve"> προέδρου, η οποία επιδόθηκε και δημοσιεύθηκε νόμιμα, σύμφωνα με τις διατάξεις του άρθρου 67 του  παρ 5 του Ν.3852/2010</w:t>
      </w:r>
      <w:r w:rsidRPr="00DB7164">
        <w:rPr>
          <w:rFonts w:ascii="Tahoma" w:hAnsi="Tahoma" w:cs="Tahoma"/>
          <w:color w:val="000000"/>
          <w:sz w:val="22"/>
          <w:szCs w:val="22"/>
        </w:rPr>
        <w:t>.</w:t>
      </w:r>
    </w:p>
    <w:p w:rsidR="00AD1AAF" w:rsidRDefault="00AD1AAF" w:rsidP="00721E97">
      <w:pPr>
        <w:spacing w:line="276" w:lineRule="auto"/>
        <w:jc w:val="both"/>
        <w:rPr>
          <w:rFonts w:ascii="Tahoma" w:hAnsi="Tahoma" w:cs="Tahoma"/>
          <w:color w:val="000000"/>
          <w:sz w:val="22"/>
          <w:szCs w:val="22"/>
        </w:rPr>
      </w:pPr>
      <w:r w:rsidRPr="00DB7164">
        <w:rPr>
          <w:rFonts w:ascii="Tahoma" w:hAnsi="Tahoma" w:cs="Tahoma"/>
          <w:color w:val="000000"/>
          <w:sz w:val="22"/>
          <w:szCs w:val="22"/>
        </w:rPr>
        <w:t xml:space="preserve">   </w:t>
      </w:r>
      <w:r>
        <w:rPr>
          <w:rFonts w:ascii="Tahoma" w:hAnsi="Tahoma" w:cs="Tahoma"/>
          <w:color w:val="000000"/>
          <w:sz w:val="22"/>
          <w:szCs w:val="22"/>
        </w:rPr>
        <w:t xml:space="preserve">  </w:t>
      </w:r>
      <w:r w:rsidRPr="00DB7164">
        <w:rPr>
          <w:rFonts w:ascii="Tahoma" w:hAnsi="Tahoma" w:cs="Tahoma"/>
          <w:color w:val="000000"/>
          <w:sz w:val="22"/>
          <w:szCs w:val="22"/>
        </w:rPr>
        <w:t xml:space="preserve">Παρόντος του κ. Δημάρχου Χρήστου </w:t>
      </w:r>
      <w:proofErr w:type="spellStart"/>
      <w:r w:rsidRPr="00DB7164">
        <w:rPr>
          <w:rFonts w:ascii="Tahoma" w:hAnsi="Tahoma" w:cs="Tahoma"/>
          <w:color w:val="000000"/>
          <w:sz w:val="22"/>
          <w:szCs w:val="22"/>
        </w:rPr>
        <w:t>Τσιρογιάννη</w:t>
      </w:r>
      <w:proofErr w:type="spellEnd"/>
      <w:r w:rsidRPr="00DB7164">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AD1AAF" w:rsidRDefault="00AD1AAF" w:rsidP="00AD1AAF">
      <w:pPr>
        <w:jc w:val="both"/>
        <w:rPr>
          <w:rFonts w:ascii="Tahoma" w:hAnsi="Tahoma" w:cs="Tahoma"/>
          <w:b/>
          <w:color w:val="000000"/>
          <w:spacing w:val="-20"/>
          <w:sz w:val="22"/>
          <w:szCs w:val="22"/>
        </w:rPr>
      </w:pPr>
      <w:r w:rsidRPr="00DB7164">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8789" w:type="dxa"/>
        <w:tblLook w:val="0000"/>
      </w:tblPr>
      <w:tblGrid>
        <w:gridCol w:w="4511"/>
        <w:gridCol w:w="4278"/>
      </w:tblGrid>
      <w:tr w:rsidR="00331204" w:rsidTr="00C308D2">
        <w:trPr>
          <w:trHeight w:val="3822"/>
        </w:trPr>
        <w:tc>
          <w:tcPr>
            <w:tcW w:w="4511" w:type="dxa"/>
          </w:tcPr>
          <w:p w:rsidR="00331204" w:rsidRPr="00331204" w:rsidRDefault="004A62D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Pr>
                <w:rFonts w:ascii="Tahoma" w:hAnsi="Tahoma" w:cs="Tahoma"/>
                <w:bCs/>
                <w:color w:val="000000"/>
                <w:sz w:val="22"/>
                <w:szCs w:val="22"/>
              </w:rPr>
              <w:t>Λώλος Ανδρέας (Πρόεδρος Δ.Σ.)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Πατήλας</w:t>
            </w:r>
            <w:proofErr w:type="spellEnd"/>
            <w:r w:rsidRPr="00331204">
              <w:rPr>
                <w:rFonts w:ascii="Tahoma" w:hAnsi="Tahoma" w:cs="Tahoma"/>
                <w:bCs/>
                <w:color w:val="000000"/>
                <w:sz w:val="22"/>
                <w:szCs w:val="22"/>
              </w:rPr>
              <w:t xml:space="preserve"> Κων/νος</w:t>
            </w:r>
          </w:p>
          <w:p w:rsidR="004A62D4" w:rsidRDefault="004A62D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Pr>
                <w:rFonts w:ascii="Tahoma" w:hAnsi="Tahoma" w:cs="Tahoma"/>
                <w:bCs/>
                <w:color w:val="000000"/>
                <w:sz w:val="22"/>
                <w:szCs w:val="22"/>
              </w:rPr>
              <w:t>Παπάζογλου Χαράλαμπος</w:t>
            </w:r>
          </w:p>
          <w:p w:rsidR="004A62D4" w:rsidRDefault="004A62D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Pr>
                <w:rFonts w:ascii="Tahoma" w:hAnsi="Tahoma" w:cs="Tahoma"/>
                <w:bCs/>
                <w:color w:val="000000"/>
                <w:sz w:val="22"/>
                <w:szCs w:val="22"/>
              </w:rPr>
              <w:t>Νταλάκας</w:t>
            </w:r>
            <w:proofErr w:type="spellEnd"/>
            <w:r>
              <w:rPr>
                <w:rFonts w:ascii="Tahoma" w:hAnsi="Tahoma" w:cs="Tahoma"/>
                <w:bCs/>
                <w:color w:val="000000"/>
                <w:sz w:val="22"/>
                <w:szCs w:val="22"/>
              </w:rPr>
              <w:t xml:space="preserve"> Δημήτριος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sidRPr="00331204">
              <w:rPr>
                <w:rFonts w:ascii="Tahoma" w:hAnsi="Tahoma" w:cs="Tahoma"/>
                <w:bCs/>
                <w:color w:val="000000"/>
                <w:sz w:val="22"/>
                <w:szCs w:val="22"/>
              </w:rPr>
              <w:t>Τράμπας Κων/νος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Πανέτας</w:t>
            </w:r>
            <w:proofErr w:type="spellEnd"/>
            <w:r w:rsidRPr="00331204">
              <w:rPr>
                <w:rFonts w:ascii="Tahoma" w:hAnsi="Tahoma" w:cs="Tahoma"/>
                <w:bCs/>
                <w:color w:val="000000"/>
                <w:sz w:val="22"/>
                <w:szCs w:val="22"/>
              </w:rPr>
              <w:t xml:space="preserve"> Γεώργιος</w:t>
            </w:r>
          </w:p>
          <w:p w:rsidR="00331204" w:rsidRPr="00331204" w:rsidRDefault="00331204" w:rsidP="00841C2C">
            <w:pPr>
              <w:pStyle w:val="a9"/>
              <w:numPr>
                <w:ilvl w:val="0"/>
                <w:numId w:val="2"/>
              </w:numPr>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Χαρακλιάς</w:t>
            </w:r>
            <w:proofErr w:type="spellEnd"/>
            <w:r w:rsidRPr="00331204">
              <w:rPr>
                <w:rFonts w:ascii="Tahoma" w:hAnsi="Tahoma" w:cs="Tahoma"/>
                <w:bCs/>
                <w:color w:val="000000"/>
                <w:sz w:val="22"/>
                <w:szCs w:val="22"/>
              </w:rPr>
              <w:t xml:space="preserve"> Κων/νος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Κοτσαρίνης</w:t>
            </w:r>
            <w:proofErr w:type="spellEnd"/>
            <w:r w:rsidRPr="00331204">
              <w:rPr>
                <w:rFonts w:ascii="Tahoma" w:hAnsi="Tahoma" w:cs="Tahoma"/>
                <w:bCs/>
                <w:color w:val="000000"/>
                <w:sz w:val="22"/>
                <w:szCs w:val="22"/>
              </w:rPr>
              <w:t xml:space="preserve"> Μιχαήλ</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sidRPr="00331204">
              <w:rPr>
                <w:rFonts w:ascii="Tahoma" w:hAnsi="Tahoma" w:cs="Tahoma"/>
                <w:bCs/>
                <w:color w:val="000000"/>
                <w:sz w:val="22"/>
                <w:szCs w:val="22"/>
              </w:rPr>
              <w:t>Ζέρβας Κων/νος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Σιαφάκας</w:t>
            </w:r>
            <w:proofErr w:type="spellEnd"/>
            <w:r w:rsidRPr="00331204">
              <w:rPr>
                <w:rFonts w:ascii="Tahoma" w:hAnsi="Tahoma" w:cs="Tahoma"/>
                <w:bCs/>
                <w:color w:val="000000"/>
                <w:sz w:val="22"/>
                <w:szCs w:val="22"/>
              </w:rPr>
              <w:t xml:space="preserve"> Χριστόφορος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sidRPr="00331204">
              <w:rPr>
                <w:rFonts w:ascii="Tahoma" w:hAnsi="Tahoma" w:cs="Tahoma"/>
                <w:bCs/>
                <w:color w:val="000000"/>
                <w:sz w:val="22"/>
                <w:szCs w:val="22"/>
              </w:rPr>
              <w:t>Λιλής Γεώργιος</w:t>
            </w:r>
          </w:p>
          <w:p w:rsidR="00331204" w:rsidRPr="00331204" w:rsidRDefault="0033120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r w:rsidRPr="00331204">
              <w:rPr>
                <w:rFonts w:ascii="Tahoma" w:hAnsi="Tahoma" w:cs="Tahoma"/>
                <w:bCs/>
                <w:color w:val="000000"/>
                <w:sz w:val="22"/>
                <w:szCs w:val="22"/>
              </w:rPr>
              <w:t>Σφήκας Δημήτριος</w:t>
            </w:r>
            <w:r w:rsidR="004A62D4">
              <w:rPr>
                <w:rFonts w:ascii="Tahoma" w:hAnsi="Tahoma" w:cs="Tahoma"/>
                <w:bCs/>
                <w:color w:val="000000"/>
                <w:sz w:val="22"/>
                <w:szCs w:val="22"/>
              </w:rPr>
              <w:t xml:space="preserve"> </w:t>
            </w:r>
          </w:p>
          <w:p w:rsidR="00331204" w:rsidRPr="00C308D2" w:rsidRDefault="004A62D4" w:rsidP="00841C2C">
            <w:pPr>
              <w:pStyle w:val="a9"/>
              <w:numPr>
                <w:ilvl w:val="0"/>
                <w:numId w:val="2"/>
              </w:numPr>
              <w:tabs>
                <w:tab w:val="left" w:pos="742"/>
              </w:tabs>
              <w:autoSpaceDE w:val="0"/>
              <w:autoSpaceDN w:val="0"/>
              <w:adjustRightInd w:val="0"/>
              <w:ind w:left="426" w:hanging="426"/>
              <w:rPr>
                <w:rFonts w:ascii="Tahoma" w:hAnsi="Tahoma" w:cs="Tahoma"/>
                <w:bCs/>
                <w:color w:val="000000"/>
                <w:sz w:val="22"/>
                <w:szCs w:val="22"/>
              </w:rPr>
            </w:pPr>
            <w:proofErr w:type="spellStart"/>
            <w:r>
              <w:rPr>
                <w:rFonts w:ascii="Tahoma" w:hAnsi="Tahoma" w:cs="Tahoma"/>
                <w:bCs/>
                <w:color w:val="000000"/>
                <w:sz w:val="22"/>
                <w:szCs w:val="22"/>
              </w:rPr>
              <w:t>Κουτρούμπα</w:t>
            </w:r>
            <w:proofErr w:type="spellEnd"/>
            <w:r>
              <w:rPr>
                <w:rFonts w:ascii="Tahoma" w:hAnsi="Tahoma" w:cs="Tahoma"/>
                <w:bCs/>
                <w:color w:val="000000"/>
                <w:sz w:val="22"/>
                <w:szCs w:val="22"/>
              </w:rPr>
              <w:t xml:space="preserve"> </w:t>
            </w:r>
            <w:r w:rsidRPr="00331204">
              <w:rPr>
                <w:rFonts w:ascii="Tahoma" w:hAnsi="Tahoma" w:cs="Tahoma"/>
                <w:bCs/>
                <w:color w:val="000000"/>
                <w:sz w:val="22"/>
                <w:szCs w:val="22"/>
              </w:rPr>
              <w:t xml:space="preserve"> Άννα- Μαρία</w:t>
            </w:r>
          </w:p>
        </w:tc>
        <w:tc>
          <w:tcPr>
            <w:tcW w:w="4278" w:type="dxa"/>
          </w:tcPr>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proofErr w:type="spellStart"/>
            <w:r w:rsidRPr="00D42710">
              <w:rPr>
                <w:rFonts w:ascii="Tahoma" w:hAnsi="Tahoma" w:cs="Tahoma"/>
                <w:bCs/>
                <w:color w:val="000000"/>
                <w:sz w:val="22"/>
                <w:szCs w:val="22"/>
              </w:rPr>
              <w:t>Βλάχος</w:t>
            </w:r>
            <w:proofErr w:type="spellEnd"/>
            <w:r w:rsidRPr="00D42710">
              <w:rPr>
                <w:rFonts w:ascii="Tahoma" w:hAnsi="Tahoma" w:cs="Tahoma"/>
                <w:bCs/>
                <w:color w:val="000000"/>
                <w:sz w:val="22"/>
                <w:szCs w:val="22"/>
              </w:rPr>
              <w:t xml:space="preserve"> Μιχαήλ</w:t>
            </w:r>
          </w:p>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r w:rsidRPr="00D42710">
              <w:rPr>
                <w:rFonts w:ascii="Tahoma" w:hAnsi="Tahoma" w:cs="Tahoma"/>
                <w:bCs/>
                <w:color w:val="000000"/>
                <w:sz w:val="22"/>
                <w:szCs w:val="22"/>
              </w:rPr>
              <w:t>Κοσμάς Ηλίας</w:t>
            </w:r>
          </w:p>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r w:rsidRPr="00D42710">
              <w:rPr>
                <w:rFonts w:ascii="Tahoma" w:hAnsi="Tahoma" w:cs="Tahoma"/>
                <w:bCs/>
                <w:color w:val="000000"/>
                <w:sz w:val="22"/>
                <w:szCs w:val="22"/>
              </w:rPr>
              <w:t>Παπαλέξης Ιωάννης</w:t>
            </w:r>
          </w:p>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proofErr w:type="spellStart"/>
            <w:r w:rsidRPr="00D42710">
              <w:rPr>
                <w:rFonts w:ascii="Tahoma" w:hAnsi="Tahoma" w:cs="Tahoma"/>
                <w:bCs/>
                <w:color w:val="000000"/>
                <w:sz w:val="22"/>
                <w:szCs w:val="22"/>
              </w:rPr>
              <w:t>Βλάρας</w:t>
            </w:r>
            <w:proofErr w:type="spellEnd"/>
            <w:r w:rsidRPr="00D42710">
              <w:rPr>
                <w:rFonts w:ascii="Tahoma" w:hAnsi="Tahoma" w:cs="Tahoma"/>
                <w:bCs/>
                <w:color w:val="000000"/>
                <w:sz w:val="22"/>
                <w:szCs w:val="22"/>
              </w:rPr>
              <w:t xml:space="preserve"> Γρηγόριος</w:t>
            </w:r>
          </w:p>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proofErr w:type="spellStart"/>
            <w:r w:rsidRPr="00D42710">
              <w:rPr>
                <w:rFonts w:ascii="Tahoma" w:hAnsi="Tahoma" w:cs="Tahoma"/>
                <w:bCs/>
                <w:color w:val="000000"/>
                <w:sz w:val="22"/>
                <w:szCs w:val="22"/>
              </w:rPr>
              <w:t>Κιτσαντά</w:t>
            </w:r>
            <w:proofErr w:type="spellEnd"/>
            <w:r w:rsidRPr="00D42710">
              <w:rPr>
                <w:rFonts w:ascii="Tahoma" w:hAnsi="Tahoma" w:cs="Tahoma"/>
                <w:bCs/>
                <w:color w:val="000000"/>
                <w:sz w:val="22"/>
                <w:szCs w:val="22"/>
              </w:rPr>
              <w:t xml:space="preserve"> </w:t>
            </w:r>
            <w:proofErr w:type="spellStart"/>
            <w:r w:rsidRPr="00D42710">
              <w:rPr>
                <w:rFonts w:ascii="Tahoma" w:hAnsi="Tahoma" w:cs="Tahoma"/>
                <w:bCs/>
                <w:color w:val="000000"/>
                <w:sz w:val="22"/>
                <w:szCs w:val="22"/>
              </w:rPr>
              <w:t>Ευαγγελίτσα</w:t>
            </w:r>
            <w:proofErr w:type="spellEnd"/>
          </w:p>
          <w:p w:rsidR="00D42710" w:rsidRPr="00D42710" w:rsidRDefault="00D42710"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proofErr w:type="spellStart"/>
            <w:r w:rsidRPr="00D42710">
              <w:rPr>
                <w:rFonts w:ascii="Tahoma" w:hAnsi="Tahoma" w:cs="Tahoma"/>
                <w:bCs/>
                <w:color w:val="000000"/>
                <w:sz w:val="22"/>
                <w:szCs w:val="22"/>
              </w:rPr>
              <w:t>Ξυλογιάννης</w:t>
            </w:r>
            <w:proofErr w:type="spellEnd"/>
            <w:r w:rsidRPr="00D42710">
              <w:rPr>
                <w:rFonts w:ascii="Tahoma" w:hAnsi="Tahoma" w:cs="Tahoma"/>
                <w:bCs/>
                <w:color w:val="000000"/>
                <w:sz w:val="22"/>
                <w:szCs w:val="22"/>
              </w:rPr>
              <w:t xml:space="preserve"> Άγγελος</w:t>
            </w:r>
          </w:p>
          <w:p w:rsidR="00D42710" w:rsidRPr="00D42710" w:rsidRDefault="00D3036A" w:rsidP="00841C2C">
            <w:pPr>
              <w:pStyle w:val="a9"/>
              <w:numPr>
                <w:ilvl w:val="0"/>
                <w:numId w:val="2"/>
              </w:numPr>
              <w:tabs>
                <w:tab w:val="left" w:pos="742"/>
              </w:tabs>
              <w:autoSpaceDE w:val="0"/>
              <w:autoSpaceDN w:val="0"/>
              <w:adjustRightInd w:val="0"/>
              <w:ind w:left="734" w:hanging="425"/>
              <w:rPr>
                <w:rFonts w:ascii="Tahoma" w:hAnsi="Tahoma" w:cs="Tahoma"/>
                <w:bCs/>
                <w:color w:val="000000"/>
                <w:sz w:val="22"/>
                <w:szCs w:val="22"/>
              </w:rPr>
            </w:pPr>
            <w:r w:rsidRPr="00D42710">
              <w:rPr>
                <w:rFonts w:ascii="Tahoma" w:hAnsi="Tahoma" w:cs="Tahoma"/>
                <w:bCs/>
                <w:color w:val="000000"/>
                <w:sz w:val="22"/>
                <w:szCs w:val="22"/>
              </w:rPr>
              <w:t xml:space="preserve">Παπαϊωάννου </w:t>
            </w:r>
            <w:r w:rsidR="00D42710" w:rsidRPr="00D42710">
              <w:rPr>
                <w:rFonts w:ascii="Tahoma" w:hAnsi="Tahoma" w:cs="Tahoma"/>
                <w:bCs/>
                <w:color w:val="000000"/>
                <w:sz w:val="22"/>
                <w:szCs w:val="22"/>
              </w:rPr>
              <w:t xml:space="preserve">Κων/νος </w:t>
            </w:r>
          </w:p>
          <w:p w:rsidR="00331204" w:rsidRPr="0074426B" w:rsidRDefault="00331204" w:rsidP="0074426B">
            <w:pPr>
              <w:tabs>
                <w:tab w:val="left" w:pos="742"/>
              </w:tabs>
              <w:autoSpaceDE w:val="0"/>
              <w:autoSpaceDN w:val="0"/>
              <w:adjustRightInd w:val="0"/>
              <w:ind w:left="309"/>
              <w:rPr>
                <w:rFonts w:ascii="Tahoma" w:hAnsi="Tahoma" w:cs="Tahoma"/>
                <w:bCs/>
                <w:color w:val="000000"/>
              </w:rPr>
            </w:pPr>
          </w:p>
        </w:tc>
      </w:tr>
    </w:tbl>
    <w:p w:rsidR="004A62D4" w:rsidRDefault="00AD1AAF" w:rsidP="0074426B">
      <w:pPr>
        <w:tabs>
          <w:tab w:val="left" w:pos="742"/>
        </w:tabs>
        <w:autoSpaceDE w:val="0"/>
        <w:autoSpaceDN w:val="0"/>
        <w:adjustRightInd w:val="0"/>
        <w:spacing w:line="276" w:lineRule="auto"/>
        <w:jc w:val="both"/>
        <w:rPr>
          <w:rFonts w:ascii="Tahoma" w:hAnsi="Tahoma" w:cs="Tahoma"/>
          <w:bCs/>
          <w:color w:val="000000"/>
          <w:sz w:val="22"/>
          <w:szCs w:val="22"/>
        </w:rPr>
      </w:pPr>
      <w:r w:rsidRPr="004A62D4">
        <w:rPr>
          <w:rFonts w:ascii="Tahoma" w:hAnsi="Tahoma" w:cs="Tahoma"/>
          <w:b/>
          <w:sz w:val="22"/>
          <w:szCs w:val="22"/>
        </w:rPr>
        <w:t>Απουσίαζαν</w:t>
      </w:r>
      <w:r w:rsidRPr="004A62D4">
        <w:rPr>
          <w:rFonts w:ascii="Tahoma" w:hAnsi="Tahoma" w:cs="Tahoma"/>
          <w:sz w:val="22"/>
          <w:szCs w:val="22"/>
        </w:rPr>
        <w:t xml:space="preserve">, αν και κλήθηκαν νόμιμα </w:t>
      </w:r>
      <w:proofErr w:type="spellStart"/>
      <w:r w:rsidRPr="004A62D4">
        <w:rPr>
          <w:rFonts w:ascii="Tahoma" w:hAnsi="Tahoma" w:cs="Tahoma"/>
          <w:sz w:val="22"/>
          <w:szCs w:val="22"/>
        </w:rPr>
        <w:t>οι:</w:t>
      </w:r>
      <w:r w:rsidR="004B79E2">
        <w:rPr>
          <w:rFonts w:ascii="Tahoma" w:hAnsi="Tahoma" w:cs="Tahoma"/>
          <w:sz w:val="22"/>
          <w:szCs w:val="22"/>
        </w:rPr>
        <w:t>Μπαλάγκας</w:t>
      </w:r>
      <w:proofErr w:type="spellEnd"/>
      <w:r w:rsidR="004B79E2">
        <w:rPr>
          <w:rFonts w:ascii="Tahoma" w:hAnsi="Tahoma" w:cs="Tahoma"/>
          <w:sz w:val="22"/>
          <w:szCs w:val="22"/>
        </w:rPr>
        <w:t xml:space="preserve"> Γεώργιος,</w:t>
      </w:r>
      <w:r w:rsidR="00CC10E6" w:rsidRPr="004A62D4">
        <w:rPr>
          <w:rFonts w:ascii="Tahoma" w:hAnsi="Tahoma" w:cs="Tahoma"/>
          <w:sz w:val="22"/>
          <w:szCs w:val="22"/>
        </w:rPr>
        <w:t xml:space="preserve"> </w:t>
      </w:r>
      <w:r w:rsidR="004A62D4" w:rsidRPr="004A62D4">
        <w:rPr>
          <w:rFonts w:ascii="Tahoma" w:hAnsi="Tahoma" w:cs="Tahoma"/>
          <w:bCs/>
          <w:color w:val="000000"/>
        </w:rPr>
        <w:t xml:space="preserve"> </w:t>
      </w:r>
      <w:proofErr w:type="spellStart"/>
      <w:r w:rsidR="004A62D4" w:rsidRPr="004A62D4">
        <w:rPr>
          <w:rFonts w:ascii="Tahoma" w:hAnsi="Tahoma" w:cs="Tahoma"/>
          <w:bCs/>
          <w:color w:val="000000"/>
          <w:sz w:val="22"/>
          <w:szCs w:val="22"/>
        </w:rPr>
        <w:t>Νταλάκας</w:t>
      </w:r>
      <w:proofErr w:type="spellEnd"/>
      <w:r w:rsidR="004A62D4" w:rsidRPr="004A62D4">
        <w:rPr>
          <w:rFonts w:ascii="Tahoma" w:hAnsi="Tahoma" w:cs="Tahoma"/>
          <w:bCs/>
          <w:color w:val="000000"/>
          <w:sz w:val="22"/>
          <w:szCs w:val="22"/>
        </w:rPr>
        <w:t xml:space="preserve"> Δημήτριος</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proofErr w:type="spellStart"/>
      <w:r w:rsidR="004A62D4" w:rsidRPr="004A62D4">
        <w:rPr>
          <w:rFonts w:ascii="Tahoma" w:hAnsi="Tahoma" w:cs="Tahoma"/>
          <w:bCs/>
          <w:color w:val="000000"/>
          <w:sz w:val="22"/>
          <w:szCs w:val="22"/>
        </w:rPr>
        <w:t>Καραγεώργος</w:t>
      </w:r>
      <w:proofErr w:type="spellEnd"/>
      <w:r w:rsidR="004A62D4" w:rsidRPr="004A62D4">
        <w:rPr>
          <w:rFonts w:ascii="Tahoma" w:hAnsi="Tahoma" w:cs="Tahoma"/>
          <w:bCs/>
          <w:color w:val="000000"/>
          <w:sz w:val="22"/>
          <w:szCs w:val="22"/>
        </w:rPr>
        <w:t xml:space="preserve"> Γεώργιος</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proofErr w:type="spellStart"/>
      <w:r w:rsidR="004A62D4" w:rsidRPr="004A62D4">
        <w:rPr>
          <w:rFonts w:ascii="Tahoma" w:hAnsi="Tahoma" w:cs="Tahoma"/>
          <w:bCs/>
          <w:color w:val="000000"/>
          <w:sz w:val="22"/>
          <w:szCs w:val="22"/>
        </w:rPr>
        <w:t>Λιόντος</w:t>
      </w:r>
      <w:proofErr w:type="spellEnd"/>
      <w:r w:rsidR="004A62D4" w:rsidRPr="004A62D4">
        <w:rPr>
          <w:rFonts w:ascii="Tahoma" w:hAnsi="Tahoma" w:cs="Tahoma"/>
          <w:bCs/>
          <w:color w:val="000000"/>
          <w:sz w:val="22"/>
          <w:szCs w:val="22"/>
        </w:rPr>
        <w:t xml:space="preserve"> Νικόλαος</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Γραμματικού- </w:t>
      </w:r>
      <w:proofErr w:type="spellStart"/>
      <w:r w:rsidR="004A62D4" w:rsidRPr="004A62D4">
        <w:rPr>
          <w:rFonts w:ascii="Tahoma" w:hAnsi="Tahoma" w:cs="Tahoma"/>
          <w:bCs/>
          <w:color w:val="000000"/>
          <w:sz w:val="22"/>
          <w:szCs w:val="22"/>
        </w:rPr>
        <w:t>Παπατσίμπα</w:t>
      </w:r>
      <w:proofErr w:type="spellEnd"/>
      <w:r w:rsidR="004A62D4" w:rsidRPr="004A62D4">
        <w:rPr>
          <w:rFonts w:ascii="Tahoma" w:hAnsi="Tahoma" w:cs="Tahoma"/>
          <w:bCs/>
          <w:color w:val="000000"/>
          <w:sz w:val="22"/>
          <w:szCs w:val="22"/>
        </w:rPr>
        <w:t xml:space="preserve"> Θεανώ</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proofErr w:type="spellStart"/>
      <w:r w:rsidR="004A62D4" w:rsidRPr="004A62D4">
        <w:rPr>
          <w:rFonts w:ascii="Tahoma" w:hAnsi="Tahoma" w:cs="Tahoma"/>
          <w:bCs/>
          <w:color w:val="000000"/>
          <w:sz w:val="22"/>
          <w:szCs w:val="22"/>
        </w:rPr>
        <w:t>Στασινός</w:t>
      </w:r>
      <w:proofErr w:type="spellEnd"/>
      <w:r w:rsidR="004A62D4" w:rsidRPr="004A62D4">
        <w:rPr>
          <w:rFonts w:ascii="Tahoma" w:hAnsi="Tahoma" w:cs="Tahoma"/>
          <w:bCs/>
          <w:color w:val="000000"/>
          <w:sz w:val="22"/>
          <w:szCs w:val="22"/>
        </w:rPr>
        <w:t xml:space="preserve"> Παύλος</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r w:rsidR="004A62D4" w:rsidRPr="00F45103">
        <w:rPr>
          <w:rFonts w:ascii="Tahoma" w:hAnsi="Tahoma" w:cs="Tahoma"/>
          <w:bCs/>
          <w:color w:val="000000"/>
          <w:sz w:val="22"/>
          <w:szCs w:val="22"/>
        </w:rPr>
        <w:t>Παπαμιχαήλ Κων/νος</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proofErr w:type="spellStart"/>
      <w:r w:rsidR="004A62D4" w:rsidRPr="00F45103">
        <w:rPr>
          <w:rFonts w:ascii="Tahoma" w:hAnsi="Tahoma" w:cs="Tahoma"/>
          <w:bCs/>
          <w:color w:val="000000"/>
          <w:sz w:val="22"/>
          <w:szCs w:val="22"/>
        </w:rPr>
        <w:t>Ζυγουβέλης</w:t>
      </w:r>
      <w:proofErr w:type="spellEnd"/>
      <w:r w:rsidR="004A62D4" w:rsidRPr="00F45103">
        <w:rPr>
          <w:rFonts w:ascii="Tahoma" w:hAnsi="Tahoma" w:cs="Tahoma"/>
          <w:bCs/>
          <w:color w:val="000000"/>
          <w:sz w:val="22"/>
          <w:szCs w:val="22"/>
        </w:rPr>
        <w:t xml:space="preserve"> Παναγιώτης</w:t>
      </w:r>
      <w:r w:rsidR="004A62D4" w:rsidRPr="00F60F9A">
        <w:rPr>
          <w:rFonts w:ascii="Tahoma" w:hAnsi="Tahoma" w:cs="Tahoma"/>
          <w:bCs/>
          <w:color w:val="000000"/>
        </w:rPr>
        <w:t>,</w:t>
      </w:r>
      <w:r w:rsidR="004A62D4" w:rsidRPr="007F541A">
        <w:rPr>
          <w:rFonts w:ascii="Tahoma" w:hAnsi="Tahoma" w:cs="Tahoma"/>
          <w:bCs/>
          <w:color w:val="000000"/>
        </w:rPr>
        <w:t xml:space="preserve"> </w:t>
      </w:r>
      <w:proofErr w:type="spellStart"/>
      <w:r w:rsidR="004A62D4" w:rsidRPr="00F45103">
        <w:rPr>
          <w:rFonts w:ascii="Tahoma" w:hAnsi="Tahoma" w:cs="Tahoma"/>
          <w:bCs/>
          <w:color w:val="000000"/>
          <w:sz w:val="22"/>
          <w:szCs w:val="22"/>
        </w:rPr>
        <w:t>Ντέμσια</w:t>
      </w:r>
      <w:proofErr w:type="spellEnd"/>
      <w:r w:rsidR="004A62D4" w:rsidRPr="00F45103">
        <w:rPr>
          <w:rFonts w:ascii="Tahoma" w:hAnsi="Tahoma" w:cs="Tahoma"/>
          <w:bCs/>
          <w:color w:val="000000"/>
          <w:sz w:val="22"/>
          <w:szCs w:val="22"/>
        </w:rPr>
        <w:t xml:space="preserve"> Αικατερίνη</w:t>
      </w:r>
      <w:r w:rsidR="004A62D4" w:rsidRPr="00F60F9A">
        <w:rPr>
          <w:rFonts w:ascii="Tahoma" w:hAnsi="Tahoma" w:cs="Tahoma"/>
          <w:bCs/>
          <w:color w:val="000000"/>
        </w:rPr>
        <w:t>,</w:t>
      </w:r>
      <w:r w:rsidR="004A62D4" w:rsidRPr="007F541A">
        <w:rPr>
          <w:rFonts w:ascii="Tahoma" w:hAnsi="Tahoma" w:cs="Tahoma"/>
          <w:bCs/>
          <w:color w:val="000000"/>
        </w:rPr>
        <w:t xml:space="preserve"> </w:t>
      </w:r>
      <w:proofErr w:type="spellStart"/>
      <w:r w:rsidR="004A62D4" w:rsidRPr="00F45103">
        <w:rPr>
          <w:rFonts w:ascii="Tahoma" w:hAnsi="Tahoma" w:cs="Tahoma"/>
          <w:bCs/>
          <w:color w:val="000000"/>
          <w:sz w:val="22"/>
          <w:szCs w:val="22"/>
        </w:rPr>
        <w:t>Κατσαντούλα</w:t>
      </w:r>
      <w:proofErr w:type="spellEnd"/>
      <w:r w:rsidR="004A62D4" w:rsidRPr="00F45103">
        <w:rPr>
          <w:rFonts w:ascii="Tahoma" w:hAnsi="Tahoma" w:cs="Tahoma"/>
          <w:bCs/>
          <w:color w:val="000000"/>
          <w:sz w:val="22"/>
          <w:szCs w:val="22"/>
        </w:rPr>
        <w:t xml:space="preserve"> Αναστασία</w:t>
      </w:r>
      <w:r w:rsidR="004A62D4">
        <w:rPr>
          <w:rFonts w:ascii="Tahoma" w:hAnsi="Tahoma" w:cs="Tahoma"/>
          <w:bCs/>
          <w:color w:val="000000"/>
          <w:sz w:val="22"/>
          <w:szCs w:val="22"/>
        </w:rPr>
        <w:t>,</w:t>
      </w:r>
      <w:r w:rsidR="004A62D4" w:rsidRPr="007F541A">
        <w:rPr>
          <w:rFonts w:ascii="Tahoma" w:hAnsi="Tahoma" w:cs="Tahoma"/>
          <w:bCs/>
          <w:color w:val="000000"/>
          <w:sz w:val="22"/>
          <w:szCs w:val="22"/>
        </w:rPr>
        <w:t xml:space="preserve"> </w:t>
      </w:r>
      <w:r w:rsidR="004A62D4" w:rsidRPr="004A62D4">
        <w:rPr>
          <w:rFonts w:ascii="Tahoma" w:hAnsi="Tahoma" w:cs="Tahoma"/>
          <w:bCs/>
          <w:color w:val="000000"/>
          <w:sz w:val="22"/>
          <w:szCs w:val="22"/>
        </w:rPr>
        <w:t xml:space="preserve">Βασιλάκη- </w:t>
      </w:r>
      <w:proofErr w:type="spellStart"/>
      <w:r w:rsidR="004A62D4" w:rsidRPr="004A62D4">
        <w:rPr>
          <w:rFonts w:ascii="Tahoma" w:hAnsi="Tahoma" w:cs="Tahoma"/>
          <w:bCs/>
          <w:color w:val="000000"/>
          <w:sz w:val="22"/>
          <w:szCs w:val="22"/>
        </w:rPr>
        <w:t>Μητρογιώργου</w:t>
      </w:r>
      <w:proofErr w:type="spellEnd"/>
      <w:r w:rsidR="004A62D4" w:rsidRPr="004A62D4">
        <w:rPr>
          <w:rFonts w:ascii="Tahoma" w:hAnsi="Tahoma" w:cs="Tahoma"/>
          <w:bCs/>
          <w:color w:val="000000"/>
          <w:sz w:val="22"/>
          <w:szCs w:val="22"/>
        </w:rPr>
        <w:t xml:space="preserve"> Βικτωρία</w:t>
      </w:r>
      <w:r w:rsidR="004A62D4">
        <w:rPr>
          <w:rFonts w:ascii="Tahoma" w:hAnsi="Tahoma" w:cs="Tahoma"/>
          <w:bCs/>
          <w:color w:val="000000"/>
          <w:sz w:val="22"/>
          <w:szCs w:val="22"/>
        </w:rPr>
        <w:t>,</w:t>
      </w:r>
      <w:r w:rsidR="004A62D4" w:rsidRPr="004A62D4">
        <w:rPr>
          <w:rFonts w:ascii="Tahoma" w:hAnsi="Tahoma" w:cs="Tahoma"/>
          <w:bCs/>
          <w:color w:val="000000"/>
          <w:sz w:val="22"/>
          <w:szCs w:val="22"/>
        </w:rPr>
        <w:t xml:space="preserve"> </w:t>
      </w:r>
      <w:proofErr w:type="spellStart"/>
      <w:r w:rsidR="004A62D4" w:rsidRPr="00F45103">
        <w:rPr>
          <w:rFonts w:ascii="Tahoma" w:hAnsi="Tahoma" w:cs="Tahoma"/>
          <w:bCs/>
          <w:color w:val="000000"/>
          <w:sz w:val="22"/>
          <w:szCs w:val="22"/>
        </w:rPr>
        <w:t>Παπακίτσος</w:t>
      </w:r>
      <w:proofErr w:type="spellEnd"/>
      <w:r w:rsidR="004A62D4" w:rsidRPr="00F45103">
        <w:rPr>
          <w:rFonts w:ascii="Tahoma" w:hAnsi="Tahoma" w:cs="Tahoma"/>
          <w:bCs/>
          <w:color w:val="000000"/>
          <w:sz w:val="22"/>
          <w:szCs w:val="22"/>
        </w:rPr>
        <w:t xml:space="preserve"> Στέφανος</w:t>
      </w:r>
      <w:r w:rsidR="004A62D4" w:rsidRPr="004A62D4">
        <w:rPr>
          <w:rFonts w:ascii="Tahoma" w:hAnsi="Tahoma" w:cs="Tahoma"/>
          <w:bCs/>
          <w:color w:val="000000"/>
          <w:sz w:val="22"/>
          <w:szCs w:val="22"/>
        </w:rPr>
        <w:t xml:space="preserve"> </w:t>
      </w:r>
      <w:r w:rsidR="004A62D4">
        <w:rPr>
          <w:rFonts w:ascii="Tahoma" w:hAnsi="Tahoma" w:cs="Tahoma"/>
          <w:bCs/>
          <w:color w:val="000000"/>
          <w:sz w:val="22"/>
          <w:szCs w:val="22"/>
        </w:rPr>
        <w:t xml:space="preserve">και </w:t>
      </w:r>
      <w:proofErr w:type="spellStart"/>
      <w:r w:rsidR="004A62D4" w:rsidRPr="004A62D4">
        <w:rPr>
          <w:rFonts w:ascii="Tahoma" w:hAnsi="Tahoma" w:cs="Tahoma"/>
          <w:bCs/>
          <w:color w:val="000000"/>
          <w:sz w:val="22"/>
          <w:szCs w:val="22"/>
        </w:rPr>
        <w:t>Πετανίτης</w:t>
      </w:r>
      <w:proofErr w:type="spellEnd"/>
      <w:r w:rsidR="004A62D4" w:rsidRPr="004A62D4">
        <w:rPr>
          <w:rFonts w:ascii="Tahoma" w:hAnsi="Tahoma" w:cs="Tahoma"/>
          <w:bCs/>
          <w:color w:val="000000"/>
          <w:sz w:val="22"/>
          <w:szCs w:val="22"/>
        </w:rPr>
        <w:t xml:space="preserve"> Δημήτριος</w:t>
      </w:r>
      <w:r w:rsidR="0074426B">
        <w:rPr>
          <w:rFonts w:ascii="Tahoma" w:hAnsi="Tahoma" w:cs="Tahoma"/>
          <w:bCs/>
          <w:color w:val="000000"/>
          <w:sz w:val="22"/>
          <w:szCs w:val="22"/>
        </w:rPr>
        <w:t>.</w:t>
      </w:r>
    </w:p>
    <w:p w:rsidR="004A62D4" w:rsidRDefault="004A62D4" w:rsidP="004A62D4">
      <w:pPr>
        <w:spacing w:line="276" w:lineRule="auto"/>
        <w:jc w:val="both"/>
        <w:rPr>
          <w:rFonts w:ascii="Tahoma" w:hAnsi="Tahoma" w:cs="Tahoma"/>
          <w:sz w:val="22"/>
          <w:szCs w:val="22"/>
        </w:rPr>
      </w:pPr>
      <w:r>
        <w:rPr>
          <w:rFonts w:ascii="Tahoma" w:hAnsi="Tahoma" w:cs="Tahoma"/>
          <w:sz w:val="22"/>
          <w:szCs w:val="22"/>
        </w:rPr>
        <w:t xml:space="preserve"> </w:t>
      </w:r>
      <w:r w:rsidRPr="00721E97">
        <w:rPr>
          <w:rFonts w:ascii="Tahoma" w:hAnsi="Tahoma" w:cs="Tahoma"/>
          <w:sz w:val="22"/>
          <w:szCs w:val="22"/>
        </w:rPr>
        <w:t xml:space="preserve">Στη συνεδρίαση </w:t>
      </w:r>
      <w:r>
        <w:rPr>
          <w:rFonts w:ascii="Tahoma" w:hAnsi="Tahoma" w:cs="Tahoma"/>
          <w:sz w:val="22"/>
          <w:szCs w:val="22"/>
        </w:rPr>
        <w:t xml:space="preserve">δεν </w:t>
      </w:r>
      <w:r w:rsidRPr="00721E97">
        <w:rPr>
          <w:rFonts w:ascii="Tahoma" w:hAnsi="Tahoma" w:cs="Tahoma"/>
          <w:sz w:val="22"/>
          <w:szCs w:val="22"/>
        </w:rPr>
        <w:t>παραβρέθηκαν</w:t>
      </w:r>
      <w:r w:rsidRPr="00721E97">
        <w:rPr>
          <w:rFonts w:ascii="Tahoma" w:hAnsi="Tahoma"/>
          <w:sz w:val="22"/>
          <w:szCs w:val="20"/>
        </w:rPr>
        <w:t xml:space="preserve"> Πρόεδροι των Δημοτικών και Τοπικών Κοινοτήτων δεν παραβρέθηκαν αν και νόμιμα κλήθηκαν</w:t>
      </w:r>
      <w:r>
        <w:rPr>
          <w:rFonts w:ascii="Tahoma" w:hAnsi="Tahoma"/>
          <w:sz w:val="22"/>
          <w:szCs w:val="20"/>
        </w:rPr>
        <w:t>.</w:t>
      </w:r>
      <w:r w:rsidRPr="00721E97">
        <w:rPr>
          <w:rFonts w:ascii="Tahoma" w:hAnsi="Tahoma" w:cs="Tahoma"/>
          <w:sz w:val="22"/>
          <w:szCs w:val="22"/>
        </w:rPr>
        <w:t xml:space="preserve"> </w:t>
      </w:r>
    </w:p>
    <w:p w:rsidR="004A62D4" w:rsidRDefault="004A62D4" w:rsidP="004A62D4">
      <w:pPr>
        <w:shd w:val="clear" w:color="auto" w:fill="FFFFFF"/>
        <w:tabs>
          <w:tab w:val="left" w:pos="8640"/>
          <w:tab w:val="left" w:pos="9000"/>
        </w:tabs>
        <w:spacing w:line="276" w:lineRule="auto"/>
        <w:ind w:left="10"/>
        <w:jc w:val="both"/>
        <w:rPr>
          <w:rFonts w:ascii="Tahoma" w:hAnsi="Tahoma" w:cs="Tahoma"/>
          <w:sz w:val="22"/>
          <w:szCs w:val="22"/>
        </w:rPr>
      </w:pPr>
      <w:r w:rsidRPr="00DB716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DB7164">
        <w:rPr>
          <w:rFonts w:ascii="Tahoma" w:hAnsi="Tahoma" w:cs="Tahoma"/>
          <w:sz w:val="22"/>
          <w:szCs w:val="22"/>
        </w:rPr>
        <w:t>Ντέμσιας</w:t>
      </w:r>
      <w:proofErr w:type="spellEnd"/>
      <w:r w:rsidRPr="00DB7164">
        <w:rPr>
          <w:rFonts w:ascii="Tahoma" w:hAnsi="Tahoma" w:cs="Tahoma"/>
          <w:sz w:val="22"/>
          <w:szCs w:val="22"/>
        </w:rPr>
        <w:t xml:space="preserve"> για την τήρηση των πρακτικών.</w:t>
      </w:r>
    </w:p>
    <w:p w:rsidR="00CB590A" w:rsidRDefault="00CB590A" w:rsidP="004A62D4">
      <w:pPr>
        <w:shd w:val="clear" w:color="auto" w:fill="FFFFFF"/>
        <w:tabs>
          <w:tab w:val="left" w:pos="8640"/>
          <w:tab w:val="left" w:pos="9000"/>
        </w:tabs>
        <w:spacing w:line="276" w:lineRule="auto"/>
        <w:ind w:left="10"/>
        <w:jc w:val="both"/>
        <w:rPr>
          <w:rFonts w:ascii="Tahoma" w:hAnsi="Tahoma" w:cs="Tahoma"/>
          <w:sz w:val="22"/>
          <w:szCs w:val="22"/>
        </w:rPr>
      </w:pPr>
    </w:p>
    <w:p w:rsidR="004A62D4" w:rsidRDefault="004A62D4" w:rsidP="004A62D4">
      <w:pPr>
        <w:spacing w:line="276" w:lineRule="auto"/>
        <w:jc w:val="both"/>
        <w:rPr>
          <w:rFonts w:ascii="Tahoma" w:hAnsi="Tahoma" w:cs="Tahoma"/>
          <w:sz w:val="22"/>
          <w:szCs w:val="22"/>
        </w:rPr>
      </w:pPr>
      <w:r w:rsidRPr="00CC10E6">
        <w:rPr>
          <w:rFonts w:ascii="Tahoma" w:hAnsi="Tahoma" w:cs="Tahoma"/>
          <w:sz w:val="22"/>
          <w:szCs w:val="22"/>
        </w:rPr>
        <w:t xml:space="preserve">Ομόφωνα </w:t>
      </w:r>
      <w:r>
        <w:rPr>
          <w:rFonts w:ascii="Tahoma" w:hAnsi="Tahoma" w:cs="Tahoma"/>
          <w:sz w:val="22"/>
          <w:szCs w:val="22"/>
        </w:rPr>
        <w:t>το συμβούλιο αποφάσισε για την συζήτηση δέκα</w:t>
      </w:r>
      <w:r w:rsidRPr="00CC10E6">
        <w:rPr>
          <w:rFonts w:ascii="Tahoma" w:hAnsi="Tahoma" w:cs="Tahoma"/>
          <w:sz w:val="22"/>
          <w:szCs w:val="22"/>
        </w:rPr>
        <w:t xml:space="preserve"> </w:t>
      </w:r>
      <w:r w:rsidR="0074426B">
        <w:rPr>
          <w:rFonts w:ascii="Tahoma" w:hAnsi="Tahoma" w:cs="Tahoma"/>
          <w:sz w:val="22"/>
          <w:szCs w:val="22"/>
        </w:rPr>
        <w:t xml:space="preserve">οχτώ </w:t>
      </w:r>
      <w:r w:rsidRPr="00CC10E6">
        <w:rPr>
          <w:rFonts w:ascii="Tahoma" w:hAnsi="Tahoma" w:cs="Tahoma"/>
          <w:sz w:val="22"/>
          <w:szCs w:val="22"/>
        </w:rPr>
        <w:t>(</w:t>
      </w:r>
      <w:r>
        <w:rPr>
          <w:rFonts w:ascii="Tahoma" w:hAnsi="Tahoma" w:cs="Tahoma"/>
          <w:sz w:val="22"/>
          <w:szCs w:val="22"/>
        </w:rPr>
        <w:t>1</w:t>
      </w:r>
      <w:r w:rsidR="0074426B">
        <w:rPr>
          <w:rFonts w:ascii="Tahoma" w:hAnsi="Tahoma" w:cs="Tahoma"/>
          <w:sz w:val="22"/>
          <w:szCs w:val="22"/>
        </w:rPr>
        <w:t>8</w:t>
      </w:r>
      <w:r>
        <w:rPr>
          <w:rFonts w:ascii="Tahoma" w:hAnsi="Tahoma" w:cs="Tahoma"/>
          <w:sz w:val="22"/>
          <w:szCs w:val="22"/>
        </w:rPr>
        <w:t>) έκτακτων θεμάτων.</w:t>
      </w:r>
    </w:p>
    <w:p w:rsidR="0074426B" w:rsidRDefault="0074426B" w:rsidP="004A62D4">
      <w:pPr>
        <w:spacing w:line="276" w:lineRule="auto"/>
        <w:jc w:val="both"/>
        <w:rPr>
          <w:rFonts w:ascii="Tahoma" w:hAnsi="Tahoma" w:cs="Tahoma"/>
          <w:sz w:val="22"/>
          <w:szCs w:val="22"/>
        </w:rPr>
      </w:pPr>
      <w:r>
        <w:rPr>
          <w:rFonts w:ascii="Tahoma" w:hAnsi="Tahoma" w:cs="Tahoma"/>
          <w:sz w:val="22"/>
          <w:szCs w:val="22"/>
        </w:rPr>
        <w:t>Ο κ. Ζέρβας αποχώρησε μετά την συζήτηση του 3</w:t>
      </w:r>
      <w:r w:rsidRPr="007F541A">
        <w:rPr>
          <w:rFonts w:ascii="Tahoma" w:hAnsi="Tahoma" w:cs="Tahoma"/>
          <w:sz w:val="22"/>
          <w:szCs w:val="22"/>
          <w:vertAlign w:val="superscript"/>
        </w:rPr>
        <w:t>ου</w:t>
      </w:r>
      <w:r>
        <w:rPr>
          <w:rFonts w:ascii="Tahoma" w:hAnsi="Tahoma" w:cs="Tahoma"/>
          <w:sz w:val="22"/>
          <w:szCs w:val="22"/>
        </w:rPr>
        <w:t xml:space="preserve"> τακτικού θέματος.</w:t>
      </w:r>
    </w:p>
    <w:p w:rsidR="0074426B" w:rsidRDefault="0074426B" w:rsidP="004A62D4">
      <w:pPr>
        <w:spacing w:line="276" w:lineRule="auto"/>
        <w:jc w:val="both"/>
        <w:rPr>
          <w:rFonts w:ascii="Tahoma" w:hAnsi="Tahoma" w:cs="Tahoma"/>
          <w:sz w:val="22"/>
          <w:szCs w:val="22"/>
        </w:rPr>
      </w:pPr>
    </w:p>
    <w:p w:rsidR="00D625F5" w:rsidRDefault="00C308D2" w:rsidP="00D625F5">
      <w:pPr>
        <w:spacing w:line="276" w:lineRule="auto"/>
        <w:jc w:val="both"/>
        <w:rPr>
          <w:rFonts w:ascii="Tahoma" w:hAnsi="Tahoma" w:cs="Tahoma"/>
          <w:sz w:val="22"/>
          <w:szCs w:val="22"/>
          <w:shd w:val="clear" w:color="auto" w:fill="FFFFFF"/>
        </w:rPr>
      </w:pPr>
      <w:r w:rsidRPr="0040788A">
        <w:rPr>
          <w:rFonts w:ascii="Tahoma" w:hAnsi="Tahoma" w:cs="Tahoma"/>
          <w:sz w:val="22"/>
          <w:szCs w:val="22"/>
        </w:rPr>
        <w:t xml:space="preserve"> </w:t>
      </w:r>
      <w:r w:rsidR="00FB5C69" w:rsidRPr="0040788A">
        <w:rPr>
          <w:rFonts w:ascii="Tahoma" w:hAnsi="Tahoma" w:cs="Tahoma"/>
          <w:sz w:val="22"/>
          <w:szCs w:val="22"/>
        </w:rPr>
        <w:t xml:space="preserve"> </w:t>
      </w:r>
      <w:r w:rsidR="0074426B" w:rsidRPr="0040788A">
        <w:rPr>
          <w:rFonts w:ascii="Tahoma" w:hAnsi="Tahoma" w:cs="Tahoma"/>
          <w:sz w:val="22"/>
          <w:szCs w:val="22"/>
          <w:shd w:val="clear" w:color="auto" w:fill="FFFFFF"/>
        </w:rPr>
        <w:t xml:space="preserve">Ο κ. Πρόεδρος </w:t>
      </w:r>
      <w:r w:rsidR="00AD5A34" w:rsidRPr="00023EFA">
        <w:rPr>
          <w:rStyle w:val="af"/>
          <w:rFonts w:ascii="Tahoma" w:hAnsi="Tahoma" w:cs="Tahoma"/>
          <w:i w:val="0"/>
          <w:sz w:val="22"/>
          <w:szCs w:val="22"/>
        </w:rPr>
        <w:t xml:space="preserve">κήρυξε την έναρξη της συνεδρίασης και εισηγούμενος </w:t>
      </w:r>
      <w:r w:rsidR="0074426B" w:rsidRPr="0040788A">
        <w:rPr>
          <w:rFonts w:ascii="Tahoma" w:hAnsi="Tahoma" w:cs="Tahoma"/>
          <w:sz w:val="22"/>
          <w:szCs w:val="22"/>
          <w:shd w:val="clear" w:color="auto" w:fill="FFFFFF"/>
        </w:rPr>
        <w:t xml:space="preserve">το </w:t>
      </w:r>
      <w:r w:rsidR="00B06DB5">
        <w:rPr>
          <w:rFonts w:ascii="Tahoma" w:hAnsi="Tahoma" w:cs="Tahoma"/>
          <w:sz w:val="22"/>
          <w:szCs w:val="22"/>
          <w:shd w:val="clear" w:color="auto" w:fill="FFFFFF"/>
        </w:rPr>
        <w:t>10</w:t>
      </w:r>
      <w:r w:rsidR="007E1905" w:rsidRPr="0040788A">
        <w:rPr>
          <w:rFonts w:ascii="Tahoma" w:hAnsi="Tahoma" w:cs="Tahoma"/>
          <w:sz w:val="22"/>
          <w:szCs w:val="22"/>
          <w:shd w:val="clear" w:color="auto" w:fill="FFFFFF"/>
          <w:vertAlign w:val="superscript"/>
        </w:rPr>
        <w:t>ο</w:t>
      </w:r>
      <w:r w:rsidR="007E1905" w:rsidRPr="0040788A">
        <w:rPr>
          <w:rFonts w:ascii="Tahoma" w:hAnsi="Tahoma" w:cs="Tahoma"/>
          <w:sz w:val="22"/>
          <w:szCs w:val="22"/>
          <w:shd w:val="clear" w:color="auto" w:fill="FFFFFF"/>
        </w:rPr>
        <w:t xml:space="preserve"> </w:t>
      </w:r>
      <w:r w:rsidR="00841A5B">
        <w:rPr>
          <w:rFonts w:ascii="Tahoma" w:hAnsi="Tahoma" w:cs="Tahoma"/>
          <w:sz w:val="22"/>
          <w:szCs w:val="22"/>
          <w:shd w:val="clear" w:color="auto" w:fill="FFFFFF"/>
        </w:rPr>
        <w:t>τακτικό</w:t>
      </w:r>
      <w:r w:rsidR="007E1905" w:rsidRPr="0040788A">
        <w:rPr>
          <w:rFonts w:ascii="Tahoma" w:hAnsi="Tahoma" w:cs="Tahoma"/>
          <w:sz w:val="22"/>
          <w:szCs w:val="22"/>
          <w:shd w:val="clear" w:color="auto" w:fill="FFFFFF"/>
        </w:rPr>
        <w:t xml:space="preserve"> </w:t>
      </w:r>
      <w:r w:rsidR="0074426B" w:rsidRPr="0040788A">
        <w:rPr>
          <w:rFonts w:ascii="Tahoma" w:hAnsi="Tahoma" w:cs="Tahoma"/>
          <w:sz w:val="22"/>
          <w:szCs w:val="22"/>
          <w:shd w:val="clear" w:color="auto" w:fill="FFFFFF"/>
        </w:rPr>
        <w:t>θέμα της ημερήσιας διάταξης «</w:t>
      </w:r>
      <w:r w:rsidR="00D625F5" w:rsidRPr="00D625F5">
        <w:rPr>
          <w:rFonts w:ascii="Tahoma" w:hAnsi="Tahoma" w:cs="Tahoma"/>
          <w:sz w:val="22"/>
          <w:szCs w:val="22"/>
        </w:rPr>
        <w:t xml:space="preserve">Έγκριση της αριθμ.29/2017 απόφασης της Επιτροπής </w:t>
      </w:r>
      <w:r w:rsidR="0070714B">
        <w:rPr>
          <w:rFonts w:ascii="Tahoma" w:hAnsi="Tahoma" w:cs="Tahoma"/>
          <w:sz w:val="22"/>
          <w:szCs w:val="22"/>
        </w:rPr>
        <w:t>Ποιότητας Ζωής</w:t>
      </w:r>
      <w:r w:rsidR="00D625F5" w:rsidRPr="00D625F5">
        <w:rPr>
          <w:rFonts w:ascii="Tahoma" w:hAnsi="Tahoma" w:cs="Tahoma"/>
          <w:sz w:val="22"/>
          <w:szCs w:val="22"/>
        </w:rPr>
        <w:t xml:space="preserve"> η οποία </w:t>
      </w:r>
      <w:r w:rsidR="00D625F5">
        <w:rPr>
          <w:rFonts w:ascii="Tahoma" w:hAnsi="Tahoma" w:cs="Tahoma"/>
          <w:sz w:val="22"/>
          <w:szCs w:val="22"/>
        </w:rPr>
        <w:t xml:space="preserve"> </w:t>
      </w:r>
      <w:r w:rsidR="00D625F5" w:rsidRPr="00D625F5">
        <w:rPr>
          <w:rFonts w:ascii="Tahoma" w:hAnsi="Tahoma" w:cs="Tahoma"/>
          <w:sz w:val="22"/>
          <w:szCs w:val="22"/>
        </w:rPr>
        <w:t xml:space="preserve">αφορά «Καθορισμό θέσεων δικύκλων οχημάτων και επέκταση των θέσεων </w:t>
      </w:r>
      <w:r w:rsidR="00D625F5" w:rsidRPr="00D625F5">
        <w:rPr>
          <w:rFonts w:ascii="Tahoma" w:hAnsi="Tahoma" w:cs="Tahoma"/>
          <w:sz w:val="22"/>
          <w:szCs w:val="22"/>
        </w:rPr>
        <w:lastRenderedPageBreak/>
        <w:t xml:space="preserve">στάθμευσης για την εξυπηρέτηση της Δημοτικής </w:t>
      </w:r>
      <w:proofErr w:type="spellStart"/>
      <w:r w:rsidR="00D625F5" w:rsidRPr="00D625F5">
        <w:rPr>
          <w:rFonts w:ascii="Tahoma" w:hAnsi="Tahoma" w:cs="Tahoma"/>
          <w:sz w:val="22"/>
          <w:szCs w:val="22"/>
        </w:rPr>
        <w:t>Λαικής</w:t>
      </w:r>
      <w:proofErr w:type="spellEnd"/>
      <w:r w:rsidR="00D625F5" w:rsidRPr="00D625F5">
        <w:rPr>
          <w:rFonts w:ascii="Tahoma" w:hAnsi="Tahoma" w:cs="Tahoma"/>
          <w:sz w:val="22"/>
          <w:szCs w:val="22"/>
        </w:rPr>
        <w:t xml:space="preserve"> Αγοράς</w:t>
      </w:r>
      <w:r w:rsidR="00CB590A" w:rsidRPr="00CB590A">
        <w:rPr>
          <w:rFonts w:ascii="Tahoma" w:hAnsi="Tahoma" w:cs="Tahoma"/>
          <w:sz w:val="22"/>
          <w:szCs w:val="22"/>
        </w:rPr>
        <w:t>»</w:t>
      </w:r>
      <w:r w:rsidR="0074426B" w:rsidRPr="0040788A">
        <w:rPr>
          <w:rFonts w:ascii="Tahoma" w:hAnsi="Tahoma" w:cs="Tahoma"/>
          <w:sz w:val="22"/>
          <w:szCs w:val="22"/>
          <w:shd w:val="clear" w:color="auto" w:fill="FFFFFF"/>
        </w:rPr>
        <w:t xml:space="preserve"> </w:t>
      </w:r>
      <w:r w:rsidR="00D625F5">
        <w:rPr>
          <w:rFonts w:ascii="Tahoma" w:hAnsi="Tahoma" w:cs="Tahoma"/>
          <w:sz w:val="22"/>
          <w:szCs w:val="22"/>
          <w:shd w:val="clear" w:color="auto" w:fill="FFFFFF"/>
        </w:rPr>
        <w:t>έθεσε υπόψη την παραπάνω απόφαση της Επιτροπής Ποιότητας Ζωής με την οποία η επιτροπή γνωμοδοτεί θετικά στα εξής:</w:t>
      </w:r>
    </w:p>
    <w:p w:rsidR="00D625F5" w:rsidRPr="00D625F5" w:rsidRDefault="00D625F5" w:rsidP="00D625F5">
      <w:pPr>
        <w:spacing w:line="276" w:lineRule="auto"/>
        <w:jc w:val="both"/>
        <w:rPr>
          <w:rFonts w:ascii="Tahoma" w:hAnsi="Tahoma" w:cs="Tahoma"/>
          <w:sz w:val="22"/>
          <w:szCs w:val="22"/>
        </w:rPr>
      </w:pPr>
      <w:r w:rsidRPr="00D625F5">
        <w:rPr>
          <w:rFonts w:ascii="Tahoma" w:hAnsi="Tahoma" w:cs="Tahoma"/>
          <w:sz w:val="22"/>
          <w:szCs w:val="22"/>
        </w:rPr>
        <w:t>Α. Γνωμοδοτεί θετικά για τη μετατροπή των κατωτέρω θέσεων, όπου ήδη επιτρέπεται η στάθμευση, σε θέσεις στάθμευσης αποκλειστικά δικύκλων οχημάτων:</w:t>
      </w:r>
    </w:p>
    <w:p w:rsidR="00D625F5" w:rsidRPr="00D625F5" w:rsidRDefault="00D625F5" w:rsidP="00D625F5">
      <w:pPr>
        <w:numPr>
          <w:ilvl w:val="0"/>
          <w:numId w:val="18"/>
        </w:numPr>
        <w:autoSpaceDE w:val="0"/>
        <w:autoSpaceDN w:val="0"/>
        <w:adjustRightInd w:val="0"/>
        <w:spacing w:line="276" w:lineRule="auto"/>
        <w:jc w:val="both"/>
        <w:rPr>
          <w:rFonts w:ascii="Tahoma" w:hAnsi="Tahoma" w:cs="Tahoma"/>
          <w:sz w:val="22"/>
          <w:szCs w:val="22"/>
        </w:rPr>
      </w:pPr>
      <w:r w:rsidRPr="00D625F5">
        <w:rPr>
          <w:rFonts w:ascii="Tahoma" w:hAnsi="Tahoma" w:cs="Tahoma"/>
          <w:sz w:val="22"/>
          <w:szCs w:val="22"/>
        </w:rPr>
        <w:t xml:space="preserve">Στην οδό </w:t>
      </w:r>
      <w:proofErr w:type="spellStart"/>
      <w:r w:rsidRPr="00D625F5">
        <w:rPr>
          <w:rFonts w:ascii="Tahoma" w:hAnsi="Tahoma" w:cs="Tahoma"/>
          <w:sz w:val="22"/>
          <w:szCs w:val="22"/>
        </w:rPr>
        <w:t>Βασ</w:t>
      </w:r>
      <w:proofErr w:type="spellEnd"/>
      <w:r w:rsidRPr="00D625F5">
        <w:rPr>
          <w:rFonts w:ascii="Tahoma" w:hAnsi="Tahoma" w:cs="Tahoma"/>
          <w:sz w:val="22"/>
          <w:szCs w:val="22"/>
        </w:rPr>
        <w:t>. Κων/νου στη συμβολή με την οδό Παντοκράτορος.</w:t>
      </w:r>
    </w:p>
    <w:p w:rsidR="00D625F5" w:rsidRPr="00D625F5" w:rsidRDefault="00D625F5" w:rsidP="00D625F5">
      <w:pPr>
        <w:numPr>
          <w:ilvl w:val="0"/>
          <w:numId w:val="18"/>
        </w:numPr>
        <w:autoSpaceDE w:val="0"/>
        <w:autoSpaceDN w:val="0"/>
        <w:adjustRightInd w:val="0"/>
        <w:spacing w:line="276" w:lineRule="auto"/>
        <w:jc w:val="both"/>
        <w:rPr>
          <w:rFonts w:ascii="Tahoma" w:hAnsi="Tahoma" w:cs="Tahoma"/>
          <w:sz w:val="22"/>
          <w:szCs w:val="22"/>
        </w:rPr>
      </w:pPr>
      <w:r w:rsidRPr="00D625F5">
        <w:rPr>
          <w:rFonts w:ascii="Tahoma" w:hAnsi="Tahoma" w:cs="Tahoma"/>
          <w:sz w:val="22"/>
          <w:szCs w:val="22"/>
        </w:rPr>
        <w:t xml:space="preserve">Στην οδό </w:t>
      </w:r>
      <w:proofErr w:type="spellStart"/>
      <w:r w:rsidRPr="00D625F5">
        <w:rPr>
          <w:rFonts w:ascii="Tahoma" w:hAnsi="Tahoma" w:cs="Tahoma"/>
          <w:sz w:val="22"/>
          <w:szCs w:val="22"/>
        </w:rPr>
        <w:t>Βασ</w:t>
      </w:r>
      <w:proofErr w:type="spellEnd"/>
      <w:r w:rsidRPr="00D625F5">
        <w:rPr>
          <w:rFonts w:ascii="Tahoma" w:hAnsi="Tahoma" w:cs="Tahoma"/>
          <w:sz w:val="22"/>
          <w:szCs w:val="22"/>
        </w:rPr>
        <w:t>. Κων/νου έμπροσθεν του Ναού Αγ. Σπυρίδωνα μεταφέροντας την θέση ΑΜΕΑ μία θέση πιο κάτω.</w:t>
      </w:r>
    </w:p>
    <w:p w:rsidR="00D625F5" w:rsidRPr="00D625F5" w:rsidRDefault="00D625F5" w:rsidP="00D625F5">
      <w:pPr>
        <w:numPr>
          <w:ilvl w:val="0"/>
          <w:numId w:val="18"/>
        </w:numPr>
        <w:autoSpaceDE w:val="0"/>
        <w:autoSpaceDN w:val="0"/>
        <w:adjustRightInd w:val="0"/>
        <w:spacing w:line="276" w:lineRule="auto"/>
        <w:jc w:val="both"/>
        <w:rPr>
          <w:rFonts w:ascii="Tahoma" w:hAnsi="Tahoma" w:cs="Tahoma"/>
          <w:sz w:val="22"/>
          <w:szCs w:val="22"/>
        </w:rPr>
      </w:pPr>
      <w:r w:rsidRPr="00D625F5">
        <w:rPr>
          <w:rFonts w:ascii="Tahoma" w:hAnsi="Tahoma" w:cs="Tahoma"/>
          <w:sz w:val="22"/>
          <w:szCs w:val="22"/>
        </w:rPr>
        <w:t xml:space="preserve">Στην οδό </w:t>
      </w:r>
      <w:proofErr w:type="spellStart"/>
      <w:r w:rsidRPr="00D625F5">
        <w:rPr>
          <w:rFonts w:ascii="Tahoma" w:hAnsi="Tahoma" w:cs="Tahoma"/>
          <w:sz w:val="22"/>
          <w:szCs w:val="22"/>
        </w:rPr>
        <w:t>Τζαβέλλα</w:t>
      </w:r>
      <w:proofErr w:type="spellEnd"/>
      <w:r w:rsidRPr="00D625F5">
        <w:rPr>
          <w:rFonts w:ascii="Tahoma" w:hAnsi="Tahoma" w:cs="Tahoma"/>
          <w:sz w:val="22"/>
          <w:szCs w:val="22"/>
        </w:rPr>
        <w:t xml:space="preserve"> αμέσως μετά τη συμβολή της με τον πεζόδρομο της </w:t>
      </w:r>
      <w:proofErr w:type="spellStart"/>
      <w:r w:rsidRPr="00D625F5">
        <w:rPr>
          <w:rFonts w:ascii="Tahoma" w:hAnsi="Tahoma" w:cs="Tahoma"/>
          <w:sz w:val="22"/>
          <w:szCs w:val="22"/>
        </w:rPr>
        <w:t>Πριοβόλου</w:t>
      </w:r>
      <w:proofErr w:type="spellEnd"/>
      <w:r w:rsidRPr="00D625F5">
        <w:rPr>
          <w:rFonts w:ascii="Tahoma" w:hAnsi="Tahoma" w:cs="Tahoma"/>
          <w:sz w:val="22"/>
          <w:szCs w:val="22"/>
        </w:rPr>
        <w:t>.</w:t>
      </w:r>
    </w:p>
    <w:p w:rsidR="00D625F5" w:rsidRPr="00D625F5" w:rsidRDefault="00D625F5" w:rsidP="00D625F5">
      <w:pPr>
        <w:numPr>
          <w:ilvl w:val="0"/>
          <w:numId w:val="18"/>
        </w:numPr>
        <w:autoSpaceDE w:val="0"/>
        <w:autoSpaceDN w:val="0"/>
        <w:adjustRightInd w:val="0"/>
        <w:spacing w:line="276" w:lineRule="auto"/>
        <w:jc w:val="both"/>
        <w:rPr>
          <w:rFonts w:ascii="Tahoma" w:hAnsi="Tahoma" w:cs="Tahoma"/>
          <w:sz w:val="22"/>
          <w:szCs w:val="22"/>
        </w:rPr>
      </w:pPr>
      <w:r w:rsidRPr="00D625F5">
        <w:rPr>
          <w:rFonts w:ascii="Tahoma" w:hAnsi="Tahoma" w:cs="Tahoma"/>
          <w:sz w:val="22"/>
          <w:szCs w:val="22"/>
        </w:rPr>
        <w:t xml:space="preserve">Στην οδό </w:t>
      </w:r>
      <w:proofErr w:type="spellStart"/>
      <w:r w:rsidRPr="00D625F5">
        <w:rPr>
          <w:rFonts w:ascii="Tahoma" w:hAnsi="Tahoma" w:cs="Tahoma"/>
          <w:sz w:val="22"/>
          <w:szCs w:val="22"/>
        </w:rPr>
        <w:t>Βασ</w:t>
      </w:r>
      <w:proofErr w:type="spellEnd"/>
      <w:r w:rsidRPr="00D625F5">
        <w:rPr>
          <w:rFonts w:ascii="Tahoma" w:hAnsi="Tahoma" w:cs="Tahoma"/>
          <w:sz w:val="22"/>
          <w:szCs w:val="22"/>
        </w:rPr>
        <w:t>. Πύρρου απέναντι από την είσοδο της Αγ. Θεοδώρας.</w:t>
      </w:r>
    </w:p>
    <w:p w:rsidR="00D625F5" w:rsidRPr="00D625F5" w:rsidRDefault="00D625F5" w:rsidP="00D625F5">
      <w:pPr>
        <w:numPr>
          <w:ilvl w:val="0"/>
          <w:numId w:val="18"/>
        </w:numPr>
        <w:autoSpaceDE w:val="0"/>
        <w:autoSpaceDN w:val="0"/>
        <w:adjustRightInd w:val="0"/>
        <w:spacing w:line="276" w:lineRule="auto"/>
        <w:jc w:val="both"/>
        <w:rPr>
          <w:rFonts w:ascii="Tahoma" w:hAnsi="Tahoma" w:cs="Tahoma"/>
          <w:sz w:val="22"/>
          <w:szCs w:val="22"/>
        </w:rPr>
      </w:pPr>
      <w:r w:rsidRPr="00D625F5">
        <w:rPr>
          <w:rFonts w:ascii="Tahoma" w:hAnsi="Tahoma" w:cs="Tahoma"/>
          <w:sz w:val="22"/>
          <w:szCs w:val="22"/>
        </w:rPr>
        <w:t>Στην οδό Σκουφά και Ε. Βενιζέλου από την πλευρά της πλατείας Κιλκίς, διατηρώντας και την υφιστάμενη στο πρόσωπο του πεζόδρομου Σκουφά και μπροστά από την πιάτσα των ταξί.</w:t>
      </w:r>
    </w:p>
    <w:p w:rsidR="00D625F5" w:rsidRPr="00D625F5" w:rsidRDefault="00D625F5" w:rsidP="00D625F5">
      <w:pPr>
        <w:numPr>
          <w:ilvl w:val="0"/>
          <w:numId w:val="18"/>
        </w:numPr>
        <w:autoSpaceDE w:val="0"/>
        <w:autoSpaceDN w:val="0"/>
        <w:adjustRightInd w:val="0"/>
        <w:spacing w:line="276" w:lineRule="auto"/>
        <w:jc w:val="both"/>
        <w:rPr>
          <w:rFonts w:ascii="Tahoma" w:hAnsi="Tahoma" w:cs="Tahoma"/>
          <w:i/>
          <w:sz w:val="22"/>
          <w:szCs w:val="22"/>
        </w:rPr>
      </w:pPr>
      <w:r w:rsidRPr="00D625F5">
        <w:rPr>
          <w:rFonts w:ascii="Tahoma" w:hAnsi="Tahoma" w:cs="Tahoma"/>
          <w:sz w:val="22"/>
          <w:szCs w:val="22"/>
        </w:rPr>
        <w:t>Στην οδό Φιλελλήνων με τον πεζόδρομο Κοσμά Αιτωλού πριν τη θέση ΑΜΕΑ</w:t>
      </w:r>
      <w:r w:rsidRPr="00D625F5">
        <w:rPr>
          <w:rFonts w:ascii="Tahoma" w:hAnsi="Tahoma" w:cs="Tahoma"/>
          <w:i/>
          <w:sz w:val="22"/>
          <w:szCs w:val="22"/>
        </w:rPr>
        <w:t>.</w:t>
      </w:r>
    </w:p>
    <w:p w:rsidR="00D625F5" w:rsidRPr="00D625F5" w:rsidRDefault="00D625F5" w:rsidP="00D625F5">
      <w:pPr>
        <w:numPr>
          <w:ilvl w:val="0"/>
          <w:numId w:val="18"/>
        </w:numPr>
        <w:autoSpaceDE w:val="0"/>
        <w:autoSpaceDN w:val="0"/>
        <w:adjustRightInd w:val="0"/>
        <w:spacing w:line="276" w:lineRule="auto"/>
        <w:jc w:val="both"/>
        <w:rPr>
          <w:rFonts w:ascii="Tahoma" w:hAnsi="Tahoma" w:cs="Tahoma"/>
          <w:i/>
          <w:sz w:val="22"/>
          <w:szCs w:val="22"/>
        </w:rPr>
      </w:pPr>
      <w:r w:rsidRPr="00D625F5">
        <w:rPr>
          <w:rFonts w:ascii="Tahoma" w:hAnsi="Tahoma" w:cs="Tahoma"/>
          <w:sz w:val="22"/>
          <w:szCs w:val="22"/>
        </w:rPr>
        <w:t>Στην αρχή της οδού Μακρυγιάννη</w:t>
      </w:r>
    </w:p>
    <w:p w:rsidR="00D625F5" w:rsidRPr="00D625F5" w:rsidRDefault="00D625F5" w:rsidP="00D625F5">
      <w:pPr>
        <w:numPr>
          <w:ilvl w:val="0"/>
          <w:numId w:val="18"/>
        </w:numPr>
        <w:autoSpaceDE w:val="0"/>
        <w:autoSpaceDN w:val="0"/>
        <w:adjustRightInd w:val="0"/>
        <w:spacing w:line="276" w:lineRule="auto"/>
        <w:jc w:val="both"/>
        <w:rPr>
          <w:rFonts w:ascii="Tahoma" w:hAnsi="Tahoma" w:cs="Tahoma"/>
          <w:i/>
          <w:sz w:val="22"/>
          <w:szCs w:val="22"/>
        </w:rPr>
      </w:pPr>
      <w:r w:rsidRPr="00D625F5">
        <w:rPr>
          <w:rFonts w:ascii="Tahoma" w:hAnsi="Tahoma" w:cs="Tahoma"/>
          <w:sz w:val="22"/>
          <w:szCs w:val="22"/>
        </w:rPr>
        <w:t>Στην οδό Βασιλέως Κωνσταντίνου, πίσω από τον Ι.Ν. του Αγίου Γεωργίου.</w:t>
      </w:r>
    </w:p>
    <w:p w:rsidR="00D625F5" w:rsidRPr="00D625F5" w:rsidRDefault="00D625F5" w:rsidP="00D625F5">
      <w:pPr>
        <w:numPr>
          <w:ilvl w:val="0"/>
          <w:numId w:val="18"/>
        </w:numPr>
        <w:autoSpaceDE w:val="0"/>
        <w:autoSpaceDN w:val="0"/>
        <w:adjustRightInd w:val="0"/>
        <w:spacing w:line="276" w:lineRule="auto"/>
        <w:jc w:val="both"/>
        <w:rPr>
          <w:rFonts w:ascii="Tahoma" w:hAnsi="Tahoma" w:cs="Tahoma"/>
          <w:i/>
          <w:sz w:val="22"/>
          <w:szCs w:val="22"/>
        </w:rPr>
      </w:pPr>
      <w:r w:rsidRPr="00D625F5">
        <w:rPr>
          <w:rFonts w:ascii="Tahoma" w:hAnsi="Tahoma" w:cs="Tahoma"/>
          <w:sz w:val="22"/>
          <w:szCs w:val="22"/>
        </w:rPr>
        <w:t>Στην οδό Βασιλέως Πύρρου (φαρμακείου Ευσταθίου)</w:t>
      </w:r>
    </w:p>
    <w:p w:rsidR="00D625F5" w:rsidRPr="00D625F5" w:rsidRDefault="00D625F5" w:rsidP="00D625F5">
      <w:pPr>
        <w:numPr>
          <w:ilvl w:val="0"/>
          <w:numId w:val="18"/>
        </w:numPr>
        <w:autoSpaceDE w:val="0"/>
        <w:autoSpaceDN w:val="0"/>
        <w:adjustRightInd w:val="0"/>
        <w:spacing w:line="276" w:lineRule="auto"/>
        <w:jc w:val="both"/>
        <w:rPr>
          <w:rFonts w:ascii="Tahoma" w:hAnsi="Tahoma" w:cs="Tahoma"/>
          <w:i/>
          <w:sz w:val="22"/>
          <w:szCs w:val="22"/>
        </w:rPr>
      </w:pPr>
      <w:r w:rsidRPr="00D625F5">
        <w:rPr>
          <w:rFonts w:ascii="Tahoma" w:hAnsi="Tahoma" w:cs="Tahoma"/>
          <w:sz w:val="22"/>
          <w:szCs w:val="22"/>
        </w:rPr>
        <w:t xml:space="preserve">Στην οδό Βασιλέως Κωνσταντίνου αμέσως μετά τη συμβολή της με την οδό </w:t>
      </w:r>
      <w:proofErr w:type="spellStart"/>
      <w:r w:rsidRPr="00D625F5">
        <w:rPr>
          <w:rFonts w:ascii="Tahoma" w:hAnsi="Tahoma" w:cs="Tahoma"/>
          <w:sz w:val="22"/>
          <w:szCs w:val="22"/>
        </w:rPr>
        <w:t>Μάνθα</w:t>
      </w:r>
      <w:proofErr w:type="spellEnd"/>
      <w:r w:rsidRPr="00D625F5">
        <w:rPr>
          <w:rFonts w:ascii="Tahoma" w:hAnsi="Tahoma" w:cs="Tahoma"/>
          <w:sz w:val="22"/>
          <w:szCs w:val="22"/>
        </w:rPr>
        <w:t>.</w:t>
      </w:r>
    </w:p>
    <w:p w:rsidR="00D625F5" w:rsidRPr="00D625F5" w:rsidRDefault="00D625F5" w:rsidP="00D625F5">
      <w:pPr>
        <w:numPr>
          <w:ilvl w:val="0"/>
          <w:numId w:val="18"/>
        </w:numPr>
        <w:autoSpaceDE w:val="0"/>
        <w:autoSpaceDN w:val="0"/>
        <w:adjustRightInd w:val="0"/>
        <w:spacing w:line="276" w:lineRule="auto"/>
        <w:jc w:val="both"/>
        <w:rPr>
          <w:rFonts w:ascii="Tahoma" w:hAnsi="Tahoma" w:cs="Tahoma"/>
          <w:i/>
          <w:sz w:val="22"/>
          <w:szCs w:val="22"/>
        </w:rPr>
      </w:pPr>
      <w:r w:rsidRPr="00D625F5">
        <w:rPr>
          <w:rFonts w:ascii="Tahoma" w:hAnsi="Tahoma" w:cs="Tahoma"/>
          <w:sz w:val="22"/>
          <w:szCs w:val="22"/>
        </w:rPr>
        <w:t xml:space="preserve">Στην οδό Βασιλέως Κωνσταντίνου μεταξύ των οδών Κουμουνδούρου και Νόρμαν (Δημοτικό </w:t>
      </w:r>
      <w:proofErr w:type="spellStart"/>
      <w:r w:rsidRPr="00D625F5">
        <w:rPr>
          <w:rFonts w:ascii="Tahoma" w:hAnsi="Tahoma" w:cs="Tahoma"/>
          <w:sz w:val="22"/>
          <w:szCs w:val="22"/>
        </w:rPr>
        <w:t>Ευρυχώριο</w:t>
      </w:r>
      <w:proofErr w:type="spellEnd"/>
      <w:r w:rsidRPr="00D625F5">
        <w:rPr>
          <w:rFonts w:ascii="Tahoma" w:hAnsi="Tahoma" w:cs="Tahoma"/>
          <w:sz w:val="22"/>
          <w:szCs w:val="22"/>
        </w:rPr>
        <w:t>)</w:t>
      </w:r>
    </w:p>
    <w:p w:rsidR="00D625F5" w:rsidRPr="00D625F5" w:rsidRDefault="00D625F5" w:rsidP="00D625F5">
      <w:pPr>
        <w:autoSpaceDE w:val="0"/>
        <w:autoSpaceDN w:val="0"/>
        <w:adjustRightInd w:val="0"/>
        <w:spacing w:line="276" w:lineRule="auto"/>
        <w:jc w:val="both"/>
        <w:rPr>
          <w:rFonts w:ascii="Tahoma" w:hAnsi="Tahoma" w:cs="Tahoma"/>
          <w:sz w:val="22"/>
          <w:szCs w:val="22"/>
        </w:rPr>
      </w:pPr>
    </w:p>
    <w:p w:rsidR="00D625F5" w:rsidRDefault="00D625F5" w:rsidP="00D625F5">
      <w:pPr>
        <w:autoSpaceDE w:val="0"/>
        <w:autoSpaceDN w:val="0"/>
        <w:adjustRightInd w:val="0"/>
        <w:spacing w:line="276" w:lineRule="auto"/>
        <w:jc w:val="both"/>
        <w:rPr>
          <w:rFonts w:ascii="Tahoma" w:hAnsi="Tahoma" w:cs="Tahoma"/>
          <w:sz w:val="22"/>
          <w:szCs w:val="22"/>
        </w:rPr>
      </w:pPr>
      <w:r w:rsidRPr="00D625F5">
        <w:rPr>
          <w:rFonts w:ascii="Tahoma" w:hAnsi="Tahoma" w:cs="Tahoma"/>
          <w:sz w:val="22"/>
          <w:szCs w:val="22"/>
        </w:rPr>
        <w:t xml:space="preserve">Β. Γνωμοδοτεί θετικά για την επέκταση του χώρου που υπάρχει για χρήση της δημοτικής-λαϊκής αγοράς επί της οδού </w:t>
      </w:r>
      <w:proofErr w:type="spellStart"/>
      <w:r w:rsidRPr="00D625F5">
        <w:rPr>
          <w:rFonts w:ascii="Tahoma" w:hAnsi="Tahoma" w:cs="Tahoma"/>
          <w:sz w:val="22"/>
          <w:szCs w:val="22"/>
        </w:rPr>
        <w:t>Βασ</w:t>
      </w:r>
      <w:proofErr w:type="spellEnd"/>
      <w:r w:rsidRPr="00D625F5">
        <w:rPr>
          <w:rFonts w:ascii="Tahoma" w:hAnsi="Tahoma" w:cs="Tahoma"/>
          <w:sz w:val="22"/>
          <w:szCs w:val="22"/>
        </w:rPr>
        <w:t>. Πύρρου ώστε να καλύψει όλο το πρόσωπο αυτής έως το μικρό πεζόδρομο που τη διαχωρίζει από το οικοδομικό τετράγωνο, κατά τις ώρες λειτουργίας της.</w:t>
      </w:r>
    </w:p>
    <w:p w:rsidR="0070714B" w:rsidRDefault="0070714B" w:rsidP="00D625F5">
      <w:pPr>
        <w:autoSpaceDE w:val="0"/>
        <w:autoSpaceDN w:val="0"/>
        <w:adjustRightInd w:val="0"/>
        <w:spacing w:line="276" w:lineRule="auto"/>
        <w:jc w:val="both"/>
        <w:rPr>
          <w:rFonts w:ascii="Tahoma" w:hAnsi="Tahoma" w:cs="Tahoma"/>
          <w:sz w:val="22"/>
          <w:szCs w:val="22"/>
        </w:rPr>
      </w:pPr>
    </w:p>
    <w:p w:rsidR="0070714B" w:rsidRPr="0070714B" w:rsidRDefault="0070714B" w:rsidP="0070714B">
      <w:pPr>
        <w:autoSpaceDE w:val="0"/>
        <w:autoSpaceDN w:val="0"/>
        <w:adjustRightInd w:val="0"/>
        <w:spacing w:line="276" w:lineRule="auto"/>
        <w:jc w:val="both"/>
        <w:rPr>
          <w:rFonts w:ascii="Tahoma" w:hAnsi="Tahoma" w:cs="Tahoma"/>
          <w:sz w:val="22"/>
          <w:szCs w:val="22"/>
        </w:rPr>
      </w:pPr>
      <w:r w:rsidRPr="0070714B">
        <w:rPr>
          <w:rFonts w:ascii="Tahoma" w:hAnsi="Tahoma" w:cs="Tahoma"/>
          <w:sz w:val="22"/>
          <w:szCs w:val="22"/>
        </w:rPr>
        <w:t xml:space="preserve">Η Τεχνική Υπηρεσία με </w:t>
      </w:r>
      <w:proofErr w:type="spellStart"/>
      <w:r w:rsidRPr="0070714B">
        <w:rPr>
          <w:rFonts w:ascii="Tahoma" w:hAnsi="Tahoma" w:cs="Tahoma"/>
          <w:sz w:val="22"/>
          <w:szCs w:val="22"/>
        </w:rPr>
        <w:t>εγγραφό</w:t>
      </w:r>
      <w:proofErr w:type="spellEnd"/>
      <w:r w:rsidRPr="0070714B">
        <w:rPr>
          <w:rFonts w:ascii="Tahoma" w:hAnsi="Tahoma" w:cs="Tahoma"/>
          <w:sz w:val="22"/>
          <w:szCs w:val="22"/>
        </w:rPr>
        <w:t xml:space="preserve"> της θεωρεί ότι θα πρέπει συμπληρωματικά να καθορισθούν τέσσερις (4) επιπλέον θέσεις και συγκεκριμένα:</w:t>
      </w:r>
    </w:p>
    <w:p w:rsidR="0070714B" w:rsidRPr="0070714B" w:rsidRDefault="0070714B" w:rsidP="0070714B">
      <w:pPr>
        <w:numPr>
          <w:ilvl w:val="0"/>
          <w:numId w:val="19"/>
        </w:numPr>
        <w:autoSpaceDE w:val="0"/>
        <w:autoSpaceDN w:val="0"/>
        <w:adjustRightInd w:val="0"/>
        <w:spacing w:line="276" w:lineRule="auto"/>
        <w:jc w:val="both"/>
        <w:rPr>
          <w:rFonts w:ascii="Tahoma" w:hAnsi="Tahoma" w:cs="Tahoma"/>
          <w:sz w:val="22"/>
          <w:szCs w:val="22"/>
        </w:rPr>
      </w:pPr>
      <w:r w:rsidRPr="0070714B">
        <w:rPr>
          <w:rFonts w:ascii="Tahoma" w:hAnsi="Tahoma" w:cs="Tahoma"/>
          <w:sz w:val="22"/>
          <w:szCs w:val="22"/>
        </w:rPr>
        <w:t xml:space="preserve">Επί της οδού </w:t>
      </w:r>
      <w:proofErr w:type="spellStart"/>
      <w:r w:rsidRPr="0070714B">
        <w:rPr>
          <w:rFonts w:ascii="Tahoma" w:hAnsi="Tahoma" w:cs="Tahoma"/>
          <w:sz w:val="22"/>
          <w:szCs w:val="22"/>
        </w:rPr>
        <w:t>Αποκαύκου</w:t>
      </w:r>
      <w:proofErr w:type="spellEnd"/>
      <w:r w:rsidRPr="0070714B">
        <w:rPr>
          <w:rFonts w:ascii="Tahoma" w:hAnsi="Tahoma" w:cs="Tahoma"/>
          <w:sz w:val="22"/>
          <w:szCs w:val="22"/>
        </w:rPr>
        <w:t xml:space="preserve"> επί της πλευράς του μουσείου.</w:t>
      </w:r>
    </w:p>
    <w:p w:rsidR="0070714B" w:rsidRPr="0070714B" w:rsidRDefault="0070714B" w:rsidP="0070714B">
      <w:pPr>
        <w:numPr>
          <w:ilvl w:val="0"/>
          <w:numId w:val="19"/>
        </w:numPr>
        <w:autoSpaceDE w:val="0"/>
        <w:autoSpaceDN w:val="0"/>
        <w:adjustRightInd w:val="0"/>
        <w:spacing w:line="276" w:lineRule="auto"/>
        <w:jc w:val="both"/>
        <w:rPr>
          <w:rFonts w:ascii="Tahoma" w:hAnsi="Tahoma" w:cs="Tahoma"/>
          <w:sz w:val="22"/>
          <w:szCs w:val="22"/>
        </w:rPr>
      </w:pPr>
      <w:r w:rsidRPr="0070714B">
        <w:rPr>
          <w:rFonts w:ascii="Tahoma" w:hAnsi="Tahoma" w:cs="Tahoma"/>
          <w:sz w:val="22"/>
          <w:szCs w:val="22"/>
        </w:rPr>
        <w:t>Επί της οδού Αμβρακίας στο Ταχυδρομείο.</w:t>
      </w:r>
    </w:p>
    <w:p w:rsidR="0070714B" w:rsidRPr="0070714B" w:rsidRDefault="0070714B" w:rsidP="0070714B">
      <w:pPr>
        <w:numPr>
          <w:ilvl w:val="0"/>
          <w:numId w:val="19"/>
        </w:numPr>
        <w:autoSpaceDE w:val="0"/>
        <w:autoSpaceDN w:val="0"/>
        <w:adjustRightInd w:val="0"/>
        <w:spacing w:line="276" w:lineRule="auto"/>
        <w:jc w:val="both"/>
        <w:rPr>
          <w:rFonts w:ascii="Tahoma" w:hAnsi="Tahoma" w:cs="Tahoma"/>
          <w:sz w:val="22"/>
          <w:szCs w:val="22"/>
        </w:rPr>
      </w:pPr>
      <w:r w:rsidRPr="0070714B">
        <w:rPr>
          <w:rFonts w:ascii="Tahoma" w:hAnsi="Tahoma" w:cs="Tahoma"/>
          <w:sz w:val="22"/>
          <w:szCs w:val="22"/>
        </w:rPr>
        <w:t xml:space="preserve">Επί της οδού </w:t>
      </w:r>
      <w:proofErr w:type="spellStart"/>
      <w:r w:rsidRPr="0070714B">
        <w:rPr>
          <w:rFonts w:ascii="Tahoma" w:hAnsi="Tahoma" w:cs="Tahoma"/>
          <w:sz w:val="22"/>
          <w:szCs w:val="22"/>
        </w:rPr>
        <w:t>Βας.Πύρρου</w:t>
      </w:r>
      <w:proofErr w:type="spellEnd"/>
      <w:r w:rsidRPr="0070714B">
        <w:rPr>
          <w:rFonts w:ascii="Tahoma" w:hAnsi="Tahoma" w:cs="Tahoma"/>
          <w:sz w:val="22"/>
          <w:szCs w:val="22"/>
        </w:rPr>
        <w:t xml:space="preserve"> με την οδό </w:t>
      </w:r>
      <w:proofErr w:type="spellStart"/>
      <w:r w:rsidRPr="0070714B">
        <w:rPr>
          <w:rFonts w:ascii="Tahoma" w:hAnsi="Tahoma" w:cs="Tahoma"/>
          <w:sz w:val="22"/>
          <w:szCs w:val="22"/>
        </w:rPr>
        <w:t>Αγ.Κων</w:t>
      </w:r>
      <w:proofErr w:type="spellEnd"/>
      <w:r w:rsidRPr="0070714B">
        <w:rPr>
          <w:rFonts w:ascii="Tahoma" w:hAnsi="Tahoma" w:cs="Tahoma"/>
          <w:sz w:val="22"/>
          <w:szCs w:val="22"/>
        </w:rPr>
        <w:t>/νου.</w:t>
      </w:r>
    </w:p>
    <w:p w:rsidR="0070714B" w:rsidRPr="0070714B" w:rsidRDefault="0070714B" w:rsidP="0070714B">
      <w:pPr>
        <w:numPr>
          <w:ilvl w:val="0"/>
          <w:numId w:val="19"/>
        </w:numPr>
        <w:autoSpaceDE w:val="0"/>
        <w:autoSpaceDN w:val="0"/>
        <w:adjustRightInd w:val="0"/>
        <w:spacing w:line="276" w:lineRule="auto"/>
        <w:jc w:val="both"/>
        <w:rPr>
          <w:rFonts w:ascii="Tahoma" w:hAnsi="Tahoma" w:cs="Tahoma"/>
          <w:sz w:val="22"/>
          <w:szCs w:val="22"/>
        </w:rPr>
      </w:pPr>
      <w:r w:rsidRPr="0070714B">
        <w:rPr>
          <w:rFonts w:ascii="Tahoma" w:hAnsi="Tahoma" w:cs="Tahoma"/>
          <w:sz w:val="22"/>
          <w:szCs w:val="22"/>
        </w:rPr>
        <w:t xml:space="preserve">Επί της οδού </w:t>
      </w:r>
      <w:proofErr w:type="spellStart"/>
      <w:r w:rsidRPr="0070714B">
        <w:rPr>
          <w:rFonts w:ascii="Tahoma" w:hAnsi="Tahoma" w:cs="Tahoma"/>
          <w:sz w:val="22"/>
          <w:szCs w:val="22"/>
        </w:rPr>
        <w:t>Ελ.Βενιζέλου</w:t>
      </w:r>
      <w:proofErr w:type="spellEnd"/>
      <w:r w:rsidRPr="0070714B">
        <w:rPr>
          <w:rFonts w:ascii="Tahoma" w:hAnsi="Tahoma" w:cs="Tahoma"/>
          <w:sz w:val="22"/>
          <w:szCs w:val="22"/>
        </w:rPr>
        <w:t xml:space="preserve"> (τράπεζα Πειραιώς), καταργώντας τη θέση που προορίζεται για τουριστικά λεωφορεία.</w:t>
      </w:r>
    </w:p>
    <w:p w:rsidR="00D625F5" w:rsidRDefault="00D625F5" w:rsidP="00D625F5">
      <w:pPr>
        <w:rPr>
          <w:rFonts w:ascii="Tahoma" w:hAnsi="Tahoma" w:cs="Tahoma"/>
          <w:sz w:val="22"/>
          <w:szCs w:val="22"/>
          <w:shd w:val="clear" w:color="auto" w:fill="FFFFFF"/>
        </w:rPr>
      </w:pPr>
    </w:p>
    <w:p w:rsidR="00E85968" w:rsidRPr="0041375B" w:rsidRDefault="00917F65" w:rsidP="008A2D46">
      <w:pPr>
        <w:spacing w:line="276" w:lineRule="auto"/>
        <w:jc w:val="both"/>
        <w:rPr>
          <w:rFonts w:ascii="Tahoma" w:hAnsi="Tahoma" w:cs="Tahoma"/>
          <w:sz w:val="22"/>
          <w:szCs w:val="22"/>
        </w:rPr>
      </w:pPr>
      <w:r>
        <w:rPr>
          <w:rFonts w:ascii="Tahoma" w:hAnsi="Tahoma" w:cs="Tahoma"/>
          <w:sz w:val="22"/>
          <w:szCs w:val="22"/>
        </w:rPr>
        <w:t xml:space="preserve">  </w:t>
      </w:r>
      <w:r w:rsidR="00E85968" w:rsidRPr="0041375B">
        <w:rPr>
          <w:rFonts w:ascii="Tahoma" w:hAnsi="Tahoma" w:cs="Tahoma"/>
          <w:sz w:val="22"/>
          <w:szCs w:val="22"/>
        </w:rPr>
        <w:t xml:space="preserve">Στη συνέχεια ο Πρόεδρος έδωσε το λόγο στους </w:t>
      </w:r>
      <w:proofErr w:type="spellStart"/>
      <w:r w:rsidR="00E85968" w:rsidRPr="0041375B">
        <w:rPr>
          <w:rFonts w:ascii="Tahoma" w:hAnsi="Tahoma" w:cs="Tahoma"/>
          <w:sz w:val="22"/>
          <w:szCs w:val="22"/>
        </w:rPr>
        <w:t>κ.κ</w:t>
      </w:r>
      <w:proofErr w:type="spellEnd"/>
      <w:r w:rsidR="00E85968" w:rsidRPr="0041375B">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E85968" w:rsidRPr="0041375B" w:rsidRDefault="00E85968" w:rsidP="00E85968">
      <w:pPr>
        <w:spacing w:line="276" w:lineRule="auto"/>
        <w:jc w:val="both"/>
        <w:rPr>
          <w:rFonts w:ascii="Tahoma" w:hAnsi="Tahoma" w:cs="Tahoma"/>
          <w:sz w:val="22"/>
          <w:szCs w:val="22"/>
        </w:rPr>
      </w:pPr>
    </w:p>
    <w:p w:rsidR="00F97C52" w:rsidRDefault="00F97C52" w:rsidP="00F97C52">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BD5650" w:rsidRDefault="00BD5650" w:rsidP="00F97C52">
      <w:pPr>
        <w:spacing w:line="276" w:lineRule="auto"/>
        <w:rPr>
          <w:rFonts w:ascii="Verdana" w:hAnsi="Verdana" w:cs="Arial"/>
          <w:b/>
          <w:color w:val="000000"/>
          <w:sz w:val="20"/>
          <w:szCs w:val="20"/>
        </w:rPr>
      </w:pPr>
    </w:p>
    <w:p w:rsidR="00DD41F9" w:rsidRDefault="00F97C52" w:rsidP="00DD41F9">
      <w:pPr>
        <w:spacing w:line="276" w:lineRule="auto"/>
        <w:jc w:val="both"/>
        <w:rPr>
          <w:rFonts w:ascii="Tahoma" w:hAnsi="Tahoma" w:cs="Tahoma"/>
          <w:color w:val="000000"/>
          <w:sz w:val="22"/>
          <w:szCs w:val="22"/>
          <w:shd w:val="clear" w:color="auto" w:fill="FFFFFF"/>
        </w:rPr>
      </w:pPr>
      <w:r w:rsidRPr="008B0F57">
        <w:rPr>
          <w:rFonts w:ascii="Tahoma" w:hAnsi="Tahoma" w:cs="Tahoma"/>
          <w:color w:val="000000"/>
          <w:sz w:val="22"/>
          <w:szCs w:val="22"/>
          <w:shd w:val="clear" w:color="auto" w:fill="FFFFFF"/>
        </w:rPr>
        <w:t>Αφού έλαβε υπόψη διατάξεις του ΔΚΚ 3463/2006, του Ν. 3852/2010  την</w:t>
      </w:r>
      <w:r w:rsidR="0070714B">
        <w:rPr>
          <w:rFonts w:ascii="Tahoma" w:hAnsi="Tahoma" w:cs="Tahoma"/>
          <w:color w:val="000000"/>
          <w:sz w:val="22"/>
          <w:szCs w:val="22"/>
          <w:shd w:val="clear" w:color="auto" w:fill="FFFFFF"/>
        </w:rPr>
        <w:t xml:space="preserve"> </w:t>
      </w:r>
      <w:proofErr w:type="spellStart"/>
      <w:r w:rsidR="0070714B">
        <w:rPr>
          <w:rFonts w:ascii="Tahoma" w:hAnsi="Tahoma" w:cs="Tahoma"/>
          <w:color w:val="000000"/>
          <w:sz w:val="22"/>
          <w:szCs w:val="22"/>
          <w:shd w:val="clear" w:color="auto" w:fill="FFFFFF"/>
        </w:rPr>
        <w:t>αριθμ</w:t>
      </w:r>
      <w:proofErr w:type="spellEnd"/>
      <w:r w:rsidR="0070714B">
        <w:rPr>
          <w:rFonts w:ascii="Tahoma" w:hAnsi="Tahoma" w:cs="Tahoma"/>
          <w:color w:val="000000"/>
          <w:sz w:val="22"/>
          <w:szCs w:val="22"/>
          <w:shd w:val="clear" w:color="auto" w:fill="FFFFFF"/>
        </w:rPr>
        <w:t xml:space="preserve">. 29/2017 απόφαση της </w:t>
      </w:r>
      <w:r w:rsidR="0070714B" w:rsidRPr="00D625F5">
        <w:rPr>
          <w:rFonts w:ascii="Tahoma" w:hAnsi="Tahoma" w:cs="Tahoma"/>
          <w:sz w:val="22"/>
          <w:szCs w:val="22"/>
        </w:rPr>
        <w:t xml:space="preserve">Επιτροπής </w:t>
      </w:r>
      <w:r w:rsidR="0070714B">
        <w:rPr>
          <w:rFonts w:ascii="Tahoma" w:hAnsi="Tahoma" w:cs="Tahoma"/>
          <w:sz w:val="22"/>
          <w:szCs w:val="22"/>
        </w:rPr>
        <w:t xml:space="preserve">Ποιότητας Ζωής </w:t>
      </w:r>
      <w:r w:rsidR="0070714B">
        <w:rPr>
          <w:rFonts w:ascii="Tahoma" w:hAnsi="Tahoma" w:cs="Tahoma"/>
          <w:color w:val="000000"/>
          <w:sz w:val="22"/>
          <w:szCs w:val="22"/>
          <w:shd w:val="clear" w:color="auto" w:fill="FFFFFF"/>
        </w:rPr>
        <w:t xml:space="preserve"> </w:t>
      </w:r>
      <w:r w:rsidR="00FB52A1">
        <w:rPr>
          <w:rFonts w:ascii="Tahoma" w:hAnsi="Tahoma" w:cs="Tahoma"/>
          <w:color w:val="000000"/>
          <w:sz w:val="22"/>
          <w:szCs w:val="22"/>
          <w:shd w:val="clear" w:color="auto" w:fill="FFFFFF"/>
        </w:rPr>
        <w:t xml:space="preserve"> </w:t>
      </w:r>
      <w:r w:rsidR="0070714B">
        <w:rPr>
          <w:rFonts w:ascii="Tahoma" w:hAnsi="Tahoma" w:cs="Tahoma"/>
          <w:color w:val="000000"/>
          <w:sz w:val="22"/>
          <w:szCs w:val="22"/>
          <w:shd w:val="clear" w:color="auto" w:fill="FFFFFF"/>
        </w:rPr>
        <w:t>και την συμπληρωματική εισήγηση της ΤΥΔ</w:t>
      </w:r>
    </w:p>
    <w:p w:rsidR="00DD41F9" w:rsidRDefault="00DD41F9" w:rsidP="00DD41F9">
      <w:pPr>
        <w:spacing w:line="276" w:lineRule="auto"/>
        <w:rPr>
          <w:rFonts w:ascii="Tahoma" w:hAnsi="Tahoma" w:cs="Tahoma"/>
          <w:color w:val="000000"/>
          <w:sz w:val="22"/>
          <w:szCs w:val="22"/>
          <w:shd w:val="clear" w:color="auto" w:fill="FFFFFF"/>
        </w:rPr>
      </w:pPr>
    </w:p>
    <w:p w:rsidR="00F97C52" w:rsidRDefault="00F97C52" w:rsidP="00DD41F9">
      <w:pPr>
        <w:spacing w:line="276" w:lineRule="auto"/>
        <w:rPr>
          <w:rFonts w:ascii="Verdana" w:hAnsi="Verdana"/>
          <w:b/>
          <w:sz w:val="20"/>
          <w:szCs w:val="20"/>
          <w:shd w:val="clear" w:color="auto" w:fill="FFFFFF"/>
        </w:rPr>
      </w:pPr>
      <w:r w:rsidRPr="00FD5E76">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sidR="007F0333">
        <w:rPr>
          <w:rFonts w:ascii="Verdana" w:hAnsi="Verdana"/>
          <w:b/>
          <w:sz w:val="20"/>
          <w:szCs w:val="20"/>
          <w:shd w:val="clear" w:color="auto" w:fill="FFFFFF"/>
        </w:rPr>
        <w:t>ΟΜΟΦΩΝΑ</w:t>
      </w:r>
      <w:r w:rsidR="00FB52A1">
        <w:rPr>
          <w:rFonts w:ascii="Verdana" w:hAnsi="Verdana"/>
          <w:b/>
          <w:sz w:val="20"/>
          <w:szCs w:val="20"/>
          <w:shd w:val="clear" w:color="auto" w:fill="FFFFFF"/>
        </w:rPr>
        <w:t xml:space="preserve"> </w:t>
      </w:r>
    </w:p>
    <w:p w:rsidR="00203ABD" w:rsidRDefault="00203ABD" w:rsidP="00DD41F9">
      <w:pPr>
        <w:spacing w:line="276" w:lineRule="auto"/>
        <w:rPr>
          <w:rFonts w:ascii="Verdana" w:hAnsi="Verdana"/>
          <w:b/>
          <w:sz w:val="20"/>
          <w:szCs w:val="20"/>
          <w:shd w:val="clear" w:color="auto" w:fill="FFFFFF"/>
        </w:rPr>
      </w:pPr>
    </w:p>
    <w:p w:rsidR="00CB590A" w:rsidRDefault="00BD5650" w:rsidP="00B06DB5">
      <w:pPr>
        <w:rPr>
          <w:rFonts w:ascii="Tahoma" w:hAnsi="Tahoma" w:cs="Tahoma"/>
          <w:sz w:val="22"/>
          <w:szCs w:val="22"/>
          <w:shd w:val="clear" w:color="auto" w:fill="FFFFFF"/>
        </w:rPr>
      </w:pPr>
      <w:r w:rsidRPr="00B06DB5">
        <w:rPr>
          <w:rFonts w:ascii="Tahoma" w:hAnsi="Tahoma" w:cs="Tahoma"/>
          <w:b/>
          <w:sz w:val="22"/>
          <w:szCs w:val="22"/>
        </w:rPr>
        <w:t>Α.-</w:t>
      </w:r>
      <w:r w:rsidR="00B06DB5" w:rsidRPr="00B06DB5">
        <w:rPr>
          <w:rFonts w:ascii="Tahoma" w:hAnsi="Tahoma" w:cs="Tahoma"/>
          <w:sz w:val="22"/>
          <w:szCs w:val="22"/>
          <w:shd w:val="clear" w:color="auto" w:fill="FFFFFF"/>
        </w:rPr>
        <w:t xml:space="preserve"> Την έγκριση </w:t>
      </w:r>
      <w:r w:rsidR="0070714B">
        <w:rPr>
          <w:rFonts w:ascii="Tahoma" w:hAnsi="Tahoma" w:cs="Tahoma"/>
          <w:sz w:val="22"/>
          <w:szCs w:val="22"/>
          <w:shd w:val="clear" w:color="auto" w:fill="FFFFFF"/>
        </w:rPr>
        <w:t xml:space="preserve">της </w:t>
      </w:r>
      <w:proofErr w:type="spellStart"/>
      <w:r w:rsidR="0070714B">
        <w:rPr>
          <w:rFonts w:ascii="Tahoma" w:hAnsi="Tahoma" w:cs="Tahoma"/>
          <w:sz w:val="22"/>
          <w:szCs w:val="22"/>
          <w:shd w:val="clear" w:color="auto" w:fill="FFFFFF"/>
        </w:rPr>
        <w:t>αριθμ</w:t>
      </w:r>
      <w:proofErr w:type="spellEnd"/>
      <w:r w:rsidR="0070714B">
        <w:rPr>
          <w:rFonts w:ascii="Tahoma" w:hAnsi="Tahoma" w:cs="Tahoma"/>
          <w:sz w:val="22"/>
          <w:szCs w:val="22"/>
          <w:shd w:val="clear" w:color="auto" w:fill="FFFFFF"/>
        </w:rPr>
        <w:t xml:space="preserve">. 29/2017 </w:t>
      </w:r>
      <w:r w:rsidR="0070714B">
        <w:rPr>
          <w:rFonts w:ascii="Tahoma" w:hAnsi="Tahoma" w:cs="Tahoma"/>
          <w:color w:val="000000"/>
          <w:sz w:val="22"/>
          <w:szCs w:val="22"/>
          <w:shd w:val="clear" w:color="auto" w:fill="FFFFFF"/>
        </w:rPr>
        <w:t xml:space="preserve">απόφαση της </w:t>
      </w:r>
      <w:r w:rsidR="0070714B" w:rsidRPr="00D625F5">
        <w:rPr>
          <w:rFonts w:ascii="Tahoma" w:hAnsi="Tahoma" w:cs="Tahoma"/>
          <w:sz w:val="22"/>
          <w:szCs w:val="22"/>
        </w:rPr>
        <w:t xml:space="preserve">Επιτροπής </w:t>
      </w:r>
      <w:r w:rsidR="0070714B">
        <w:rPr>
          <w:rFonts w:ascii="Tahoma" w:hAnsi="Tahoma" w:cs="Tahoma"/>
          <w:sz w:val="22"/>
          <w:szCs w:val="22"/>
        </w:rPr>
        <w:t xml:space="preserve">Ποιότητας Ζωής </w:t>
      </w:r>
      <w:r w:rsidR="0070714B">
        <w:rPr>
          <w:rFonts w:ascii="Tahoma" w:hAnsi="Tahoma" w:cs="Tahoma"/>
          <w:color w:val="000000"/>
          <w:sz w:val="22"/>
          <w:szCs w:val="22"/>
          <w:shd w:val="clear" w:color="auto" w:fill="FFFFFF"/>
        </w:rPr>
        <w:t xml:space="preserve">και  καθορίζει  </w:t>
      </w:r>
      <w:r w:rsidR="0070714B" w:rsidRPr="00D625F5">
        <w:rPr>
          <w:rFonts w:ascii="Tahoma" w:hAnsi="Tahoma" w:cs="Tahoma"/>
          <w:sz w:val="22"/>
          <w:szCs w:val="22"/>
        </w:rPr>
        <w:t>θέσε</w:t>
      </w:r>
      <w:r w:rsidR="0070714B">
        <w:rPr>
          <w:rFonts w:ascii="Tahoma" w:hAnsi="Tahoma" w:cs="Tahoma"/>
          <w:sz w:val="22"/>
          <w:szCs w:val="22"/>
        </w:rPr>
        <w:t>ις</w:t>
      </w:r>
      <w:r w:rsidR="0070714B" w:rsidRPr="00D625F5">
        <w:rPr>
          <w:rFonts w:ascii="Tahoma" w:hAnsi="Tahoma" w:cs="Tahoma"/>
          <w:sz w:val="22"/>
          <w:szCs w:val="22"/>
        </w:rPr>
        <w:t xml:space="preserve"> δικύκλων οχημάτων </w:t>
      </w:r>
      <w:r w:rsidR="00B06DB5" w:rsidRPr="00B06DB5">
        <w:rPr>
          <w:rFonts w:ascii="Tahoma" w:hAnsi="Tahoma" w:cs="Tahoma"/>
          <w:sz w:val="22"/>
          <w:szCs w:val="22"/>
          <w:shd w:val="clear" w:color="auto" w:fill="FFFFFF"/>
        </w:rPr>
        <w:t>ως εξής:</w:t>
      </w:r>
    </w:p>
    <w:p w:rsidR="0070714B" w:rsidRDefault="0070714B" w:rsidP="00B06DB5">
      <w:pPr>
        <w:rPr>
          <w:rFonts w:ascii="Tahoma" w:hAnsi="Tahoma" w:cs="Tahoma"/>
          <w:sz w:val="22"/>
          <w:szCs w:val="22"/>
          <w:shd w:val="clear" w:color="auto" w:fill="FFFFFF"/>
        </w:rPr>
      </w:pPr>
    </w:p>
    <w:p w:rsidR="00B06DB5" w:rsidRDefault="00B06DB5" w:rsidP="00B06DB5">
      <w:pPr>
        <w:rPr>
          <w:rFonts w:ascii="Tahoma" w:hAnsi="Tahoma" w:cs="Tahoma"/>
          <w:sz w:val="22"/>
          <w:szCs w:val="22"/>
          <w:shd w:val="clear" w:color="auto" w:fill="FFFFFF"/>
        </w:rPr>
      </w:pPr>
    </w:p>
    <w:p w:rsidR="0070714B" w:rsidRPr="00D625F5" w:rsidRDefault="0070714B" w:rsidP="0070714B">
      <w:pPr>
        <w:numPr>
          <w:ilvl w:val="0"/>
          <w:numId w:val="20"/>
        </w:numPr>
        <w:autoSpaceDE w:val="0"/>
        <w:autoSpaceDN w:val="0"/>
        <w:adjustRightInd w:val="0"/>
        <w:spacing w:line="276" w:lineRule="auto"/>
        <w:jc w:val="both"/>
        <w:rPr>
          <w:rFonts w:ascii="Tahoma" w:hAnsi="Tahoma" w:cs="Tahoma"/>
          <w:sz w:val="22"/>
          <w:szCs w:val="22"/>
        </w:rPr>
      </w:pPr>
      <w:r w:rsidRPr="00D625F5">
        <w:rPr>
          <w:rFonts w:ascii="Tahoma" w:hAnsi="Tahoma" w:cs="Tahoma"/>
          <w:sz w:val="22"/>
          <w:szCs w:val="22"/>
        </w:rPr>
        <w:lastRenderedPageBreak/>
        <w:t xml:space="preserve">Στην οδό </w:t>
      </w:r>
      <w:proofErr w:type="spellStart"/>
      <w:r w:rsidRPr="00D625F5">
        <w:rPr>
          <w:rFonts w:ascii="Tahoma" w:hAnsi="Tahoma" w:cs="Tahoma"/>
          <w:sz w:val="22"/>
          <w:szCs w:val="22"/>
        </w:rPr>
        <w:t>Βασ</w:t>
      </w:r>
      <w:proofErr w:type="spellEnd"/>
      <w:r w:rsidRPr="00D625F5">
        <w:rPr>
          <w:rFonts w:ascii="Tahoma" w:hAnsi="Tahoma" w:cs="Tahoma"/>
          <w:sz w:val="22"/>
          <w:szCs w:val="22"/>
        </w:rPr>
        <w:t>. Κων/νου στη συμβολή με την οδό Παντοκράτορος.</w:t>
      </w:r>
    </w:p>
    <w:p w:rsidR="0070714B" w:rsidRPr="00D625F5" w:rsidRDefault="0070714B" w:rsidP="0070714B">
      <w:pPr>
        <w:numPr>
          <w:ilvl w:val="0"/>
          <w:numId w:val="20"/>
        </w:numPr>
        <w:autoSpaceDE w:val="0"/>
        <w:autoSpaceDN w:val="0"/>
        <w:adjustRightInd w:val="0"/>
        <w:spacing w:line="276" w:lineRule="auto"/>
        <w:jc w:val="both"/>
        <w:rPr>
          <w:rFonts w:ascii="Tahoma" w:hAnsi="Tahoma" w:cs="Tahoma"/>
          <w:sz w:val="22"/>
          <w:szCs w:val="22"/>
        </w:rPr>
      </w:pPr>
      <w:r w:rsidRPr="00D625F5">
        <w:rPr>
          <w:rFonts w:ascii="Tahoma" w:hAnsi="Tahoma" w:cs="Tahoma"/>
          <w:sz w:val="22"/>
          <w:szCs w:val="22"/>
        </w:rPr>
        <w:t xml:space="preserve">Στην οδό </w:t>
      </w:r>
      <w:proofErr w:type="spellStart"/>
      <w:r w:rsidRPr="00D625F5">
        <w:rPr>
          <w:rFonts w:ascii="Tahoma" w:hAnsi="Tahoma" w:cs="Tahoma"/>
          <w:sz w:val="22"/>
          <w:szCs w:val="22"/>
        </w:rPr>
        <w:t>Βασ</w:t>
      </w:r>
      <w:proofErr w:type="spellEnd"/>
      <w:r w:rsidRPr="00D625F5">
        <w:rPr>
          <w:rFonts w:ascii="Tahoma" w:hAnsi="Tahoma" w:cs="Tahoma"/>
          <w:sz w:val="22"/>
          <w:szCs w:val="22"/>
        </w:rPr>
        <w:t>. Κων/νου έμπροσθεν του Ναού Αγ. Σπυρίδωνα μεταφέροντας την θέση ΑΜΕΑ μία θέση πιο κάτω.</w:t>
      </w:r>
    </w:p>
    <w:p w:rsidR="0070714B" w:rsidRPr="00D625F5" w:rsidRDefault="0070714B" w:rsidP="0070714B">
      <w:pPr>
        <w:numPr>
          <w:ilvl w:val="0"/>
          <w:numId w:val="20"/>
        </w:numPr>
        <w:autoSpaceDE w:val="0"/>
        <w:autoSpaceDN w:val="0"/>
        <w:adjustRightInd w:val="0"/>
        <w:spacing w:line="276" w:lineRule="auto"/>
        <w:jc w:val="both"/>
        <w:rPr>
          <w:rFonts w:ascii="Tahoma" w:hAnsi="Tahoma" w:cs="Tahoma"/>
          <w:sz w:val="22"/>
          <w:szCs w:val="22"/>
        </w:rPr>
      </w:pPr>
      <w:r w:rsidRPr="00D625F5">
        <w:rPr>
          <w:rFonts w:ascii="Tahoma" w:hAnsi="Tahoma" w:cs="Tahoma"/>
          <w:sz w:val="22"/>
          <w:szCs w:val="22"/>
        </w:rPr>
        <w:t xml:space="preserve">Στην οδό </w:t>
      </w:r>
      <w:proofErr w:type="spellStart"/>
      <w:r w:rsidRPr="00D625F5">
        <w:rPr>
          <w:rFonts w:ascii="Tahoma" w:hAnsi="Tahoma" w:cs="Tahoma"/>
          <w:sz w:val="22"/>
          <w:szCs w:val="22"/>
        </w:rPr>
        <w:t>Τζαβέλλα</w:t>
      </w:r>
      <w:proofErr w:type="spellEnd"/>
      <w:r w:rsidRPr="00D625F5">
        <w:rPr>
          <w:rFonts w:ascii="Tahoma" w:hAnsi="Tahoma" w:cs="Tahoma"/>
          <w:sz w:val="22"/>
          <w:szCs w:val="22"/>
        </w:rPr>
        <w:t xml:space="preserve"> αμέσως μετά τη συμβολή της με τον πεζόδρομο της </w:t>
      </w:r>
      <w:proofErr w:type="spellStart"/>
      <w:r w:rsidRPr="00D625F5">
        <w:rPr>
          <w:rFonts w:ascii="Tahoma" w:hAnsi="Tahoma" w:cs="Tahoma"/>
          <w:sz w:val="22"/>
          <w:szCs w:val="22"/>
        </w:rPr>
        <w:t>Πριοβόλου</w:t>
      </w:r>
      <w:proofErr w:type="spellEnd"/>
      <w:r w:rsidRPr="00D625F5">
        <w:rPr>
          <w:rFonts w:ascii="Tahoma" w:hAnsi="Tahoma" w:cs="Tahoma"/>
          <w:sz w:val="22"/>
          <w:szCs w:val="22"/>
        </w:rPr>
        <w:t>.</w:t>
      </w:r>
    </w:p>
    <w:p w:rsidR="0070714B" w:rsidRPr="00D625F5" w:rsidRDefault="0070714B" w:rsidP="0070714B">
      <w:pPr>
        <w:numPr>
          <w:ilvl w:val="0"/>
          <w:numId w:val="20"/>
        </w:numPr>
        <w:autoSpaceDE w:val="0"/>
        <w:autoSpaceDN w:val="0"/>
        <w:adjustRightInd w:val="0"/>
        <w:spacing w:line="276" w:lineRule="auto"/>
        <w:jc w:val="both"/>
        <w:rPr>
          <w:rFonts w:ascii="Tahoma" w:hAnsi="Tahoma" w:cs="Tahoma"/>
          <w:sz w:val="22"/>
          <w:szCs w:val="22"/>
        </w:rPr>
      </w:pPr>
      <w:r w:rsidRPr="00D625F5">
        <w:rPr>
          <w:rFonts w:ascii="Tahoma" w:hAnsi="Tahoma" w:cs="Tahoma"/>
          <w:sz w:val="22"/>
          <w:szCs w:val="22"/>
        </w:rPr>
        <w:t xml:space="preserve">Στην οδό </w:t>
      </w:r>
      <w:proofErr w:type="spellStart"/>
      <w:r w:rsidRPr="00D625F5">
        <w:rPr>
          <w:rFonts w:ascii="Tahoma" w:hAnsi="Tahoma" w:cs="Tahoma"/>
          <w:sz w:val="22"/>
          <w:szCs w:val="22"/>
        </w:rPr>
        <w:t>Βασ</w:t>
      </w:r>
      <w:proofErr w:type="spellEnd"/>
      <w:r w:rsidRPr="00D625F5">
        <w:rPr>
          <w:rFonts w:ascii="Tahoma" w:hAnsi="Tahoma" w:cs="Tahoma"/>
          <w:sz w:val="22"/>
          <w:szCs w:val="22"/>
        </w:rPr>
        <w:t>. Πύρρου απέναντι από την είσοδο της Αγ. Θεοδώρας.</w:t>
      </w:r>
    </w:p>
    <w:p w:rsidR="0070714B" w:rsidRPr="00D625F5" w:rsidRDefault="0070714B" w:rsidP="0070714B">
      <w:pPr>
        <w:numPr>
          <w:ilvl w:val="0"/>
          <w:numId w:val="20"/>
        </w:numPr>
        <w:autoSpaceDE w:val="0"/>
        <w:autoSpaceDN w:val="0"/>
        <w:adjustRightInd w:val="0"/>
        <w:spacing w:line="276" w:lineRule="auto"/>
        <w:jc w:val="both"/>
        <w:rPr>
          <w:rFonts w:ascii="Tahoma" w:hAnsi="Tahoma" w:cs="Tahoma"/>
          <w:sz w:val="22"/>
          <w:szCs w:val="22"/>
        </w:rPr>
      </w:pPr>
      <w:r w:rsidRPr="00D625F5">
        <w:rPr>
          <w:rFonts w:ascii="Tahoma" w:hAnsi="Tahoma" w:cs="Tahoma"/>
          <w:sz w:val="22"/>
          <w:szCs w:val="22"/>
        </w:rPr>
        <w:t>Στην οδό Σκουφά και Ε. Βενιζέλου από την πλευρά της πλατείας Κιλκίς, διατηρώντας και την υφιστάμενη στο πρόσωπο του πεζόδρομου Σκουφά και μπροστά από την πιάτσα των ταξί.</w:t>
      </w:r>
    </w:p>
    <w:p w:rsidR="0070714B" w:rsidRPr="00D625F5" w:rsidRDefault="0070714B" w:rsidP="0070714B">
      <w:pPr>
        <w:numPr>
          <w:ilvl w:val="0"/>
          <w:numId w:val="20"/>
        </w:numPr>
        <w:autoSpaceDE w:val="0"/>
        <w:autoSpaceDN w:val="0"/>
        <w:adjustRightInd w:val="0"/>
        <w:spacing w:line="276" w:lineRule="auto"/>
        <w:jc w:val="both"/>
        <w:rPr>
          <w:rFonts w:ascii="Tahoma" w:hAnsi="Tahoma" w:cs="Tahoma"/>
          <w:i/>
          <w:sz w:val="22"/>
          <w:szCs w:val="22"/>
        </w:rPr>
      </w:pPr>
      <w:r w:rsidRPr="00D625F5">
        <w:rPr>
          <w:rFonts w:ascii="Tahoma" w:hAnsi="Tahoma" w:cs="Tahoma"/>
          <w:sz w:val="22"/>
          <w:szCs w:val="22"/>
        </w:rPr>
        <w:t>Στην οδό Φιλελλήνων με τον πεζόδρομο Κοσμά Αιτωλού πριν τη θέση ΑΜΕΑ</w:t>
      </w:r>
      <w:r w:rsidRPr="00D625F5">
        <w:rPr>
          <w:rFonts w:ascii="Tahoma" w:hAnsi="Tahoma" w:cs="Tahoma"/>
          <w:i/>
          <w:sz w:val="22"/>
          <w:szCs w:val="22"/>
        </w:rPr>
        <w:t>.</w:t>
      </w:r>
    </w:p>
    <w:p w:rsidR="0070714B" w:rsidRPr="00D625F5" w:rsidRDefault="0070714B" w:rsidP="0070714B">
      <w:pPr>
        <w:numPr>
          <w:ilvl w:val="0"/>
          <w:numId w:val="20"/>
        </w:numPr>
        <w:autoSpaceDE w:val="0"/>
        <w:autoSpaceDN w:val="0"/>
        <w:adjustRightInd w:val="0"/>
        <w:spacing w:line="276" w:lineRule="auto"/>
        <w:jc w:val="both"/>
        <w:rPr>
          <w:rFonts w:ascii="Tahoma" w:hAnsi="Tahoma" w:cs="Tahoma"/>
          <w:i/>
          <w:sz w:val="22"/>
          <w:szCs w:val="22"/>
        </w:rPr>
      </w:pPr>
      <w:r w:rsidRPr="00D625F5">
        <w:rPr>
          <w:rFonts w:ascii="Tahoma" w:hAnsi="Tahoma" w:cs="Tahoma"/>
          <w:sz w:val="22"/>
          <w:szCs w:val="22"/>
        </w:rPr>
        <w:t>Στην αρχή της οδού Μακρυγιάννη</w:t>
      </w:r>
    </w:p>
    <w:p w:rsidR="0070714B" w:rsidRPr="00D625F5" w:rsidRDefault="0070714B" w:rsidP="0070714B">
      <w:pPr>
        <w:numPr>
          <w:ilvl w:val="0"/>
          <w:numId w:val="20"/>
        </w:numPr>
        <w:autoSpaceDE w:val="0"/>
        <w:autoSpaceDN w:val="0"/>
        <w:adjustRightInd w:val="0"/>
        <w:spacing w:line="276" w:lineRule="auto"/>
        <w:jc w:val="both"/>
        <w:rPr>
          <w:rFonts w:ascii="Tahoma" w:hAnsi="Tahoma" w:cs="Tahoma"/>
          <w:i/>
          <w:sz w:val="22"/>
          <w:szCs w:val="22"/>
        </w:rPr>
      </w:pPr>
      <w:r w:rsidRPr="00D625F5">
        <w:rPr>
          <w:rFonts w:ascii="Tahoma" w:hAnsi="Tahoma" w:cs="Tahoma"/>
          <w:sz w:val="22"/>
          <w:szCs w:val="22"/>
        </w:rPr>
        <w:t>Στην οδό Βασιλέως Κωνσταντίνου, πίσω από τον Ι.Ν. του Αγίου Γεωργίου.</w:t>
      </w:r>
    </w:p>
    <w:p w:rsidR="0070714B" w:rsidRPr="00D625F5" w:rsidRDefault="0070714B" w:rsidP="0070714B">
      <w:pPr>
        <w:numPr>
          <w:ilvl w:val="0"/>
          <w:numId w:val="20"/>
        </w:numPr>
        <w:autoSpaceDE w:val="0"/>
        <w:autoSpaceDN w:val="0"/>
        <w:adjustRightInd w:val="0"/>
        <w:spacing w:line="276" w:lineRule="auto"/>
        <w:jc w:val="both"/>
        <w:rPr>
          <w:rFonts w:ascii="Tahoma" w:hAnsi="Tahoma" w:cs="Tahoma"/>
          <w:i/>
          <w:sz w:val="22"/>
          <w:szCs w:val="22"/>
        </w:rPr>
      </w:pPr>
      <w:r w:rsidRPr="00D625F5">
        <w:rPr>
          <w:rFonts w:ascii="Tahoma" w:hAnsi="Tahoma" w:cs="Tahoma"/>
          <w:sz w:val="22"/>
          <w:szCs w:val="22"/>
        </w:rPr>
        <w:t>Στην οδό Βασιλέως Πύρρου (φαρμακείου Ευσταθίου)</w:t>
      </w:r>
    </w:p>
    <w:p w:rsidR="0070714B" w:rsidRPr="00D625F5" w:rsidRDefault="0070714B" w:rsidP="0070714B">
      <w:pPr>
        <w:numPr>
          <w:ilvl w:val="0"/>
          <w:numId w:val="20"/>
        </w:numPr>
        <w:autoSpaceDE w:val="0"/>
        <w:autoSpaceDN w:val="0"/>
        <w:adjustRightInd w:val="0"/>
        <w:spacing w:line="276" w:lineRule="auto"/>
        <w:jc w:val="both"/>
        <w:rPr>
          <w:rFonts w:ascii="Tahoma" w:hAnsi="Tahoma" w:cs="Tahoma"/>
          <w:i/>
          <w:sz w:val="22"/>
          <w:szCs w:val="22"/>
        </w:rPr>
      </w:pPr>
      <w:r w:rsidRPr="00D625F5">
        <w:rPr>
          <w:rFonts w:ascii="Tahoma" w:hAnsi="Tahoma" w:cs="Tahoma"/>
          <w:sz w:val="22"/>
          <w:szCs w:val="22"/>
        </w:rPr>
        <w:t xml:space="preserve">Στην οδό Βασιλέως Κωνσταντίνου αμέσως μετά τη συμβολή της με την οδό </w:t>
      </w:r>
      <w:proofErr w:type="spellStart"/>
      <w:r w:rsidRPr="00D625F5">
        <w:rPr>
          <w:rFonts w:ascii="Tahoma" w:hAnsi="Tahoma" w:cs="Tahoma"/>
          <w:sz w:val="22"/>
          <w:szCs w:val="22"/>
        </w:rPr>
        <w:t>Μάνθα</w:t>
      </w:r>
      <w:proofErr w:type="spellEnd"/>
      <w:r w:rsidRPr="00D625F5">
        <w:rPr>
          <w:rFonts w:ascii="Tahoma" w:hAnsi="Tahoma" w:cs="Tahoma"/>
          <w:sz w:val="22"/>
          <w:szCs w:val="22"/>
        </w:rPr>
        <w:t>.</w:t>
      </w:r>
    </w:p>
    <w:p w:rsidR="0070714B" w:rsidRPr="0070714B" w:rsidRDefault="0070714B" w:rsidP="0070714B">
      <w:pPr>
        <w:numPr>
          <w:ilvl w:val="0"/>
          <w:numId w:val="20"/>
        </w:numPr>
        <w:autoSpaceDE w:val="0"/>
        <w:autoSpaceDN w:val="0"/>
        <w:adjustRightInd w:val="0"/>
        <w:spacing w:line="276" w:lineRule="auto"/>
        <w:jc w:val="both"/>
        <w:rPr>
          <w:rFonts w:ascii="Tahoma" w:hAnsi="Tahoma" w:cs="Tahoma"/>
          <w:i/>
          <w:sz w:val="22"/>
          <w:szCs w:val="22"/>
        </w:rPr>
      </w:pPr>
      <w:r w:rsidRPr="00D625F5">
        <w:rPr>
          <w:rFonts w:ascii="Tahoma" w:hAnsi="Tahoma" w:cs="Tahoma"/>
          <w:sz w:val="22"/>
          <w:szCs w:val="22"/>
        </w:rPr>
        <w:t xml:space="preserve">Στην οδό Βασιλέως Κωνσταντίνου μεταξύ των οδών Κουμουνδούρου και Νόρμαν (Δημοτικό </w:t>
      </w:r>
      <w:proofErr w:type="spellStart"/>
      <w:r w:rsidRPr="00D625F5">
        <w:rPr>
          <w:rFonts w:ascii="Tahoma" w:hAnsi="Tahoma" w:cs="Tahoma"/>
          <w:sz w:val="22"/>
          <w:szCs w:val="22"/>
        </w:rPr>
        <w:t>Ευρυχώριο</w:t>
      </w:r>
      <w:proofErr w:type="spellEnd"/>
      <w:r w:rsidRPr="00D625F5">
        <w:rPr>
          <w:rFonts w:ascii="Tahoma" w:hAnsi="Tahoma" w:cs="Tahoma"/>
          <w:sz w:val="22"/>
          <w:szCs w:val="22"/>
        </w:rPr>
        <w:t>)</w:t>
      </w:r>
    </w:p>
    <w:p w:rsidR="0070714B" w:rsidRDefault="0070714B" w:rsidP="0070714B">
      <w:pPr>
        <w:pStyle w:val="a9"/>
        <w:numPr>
          <w:ilvl w:val="0"/>
          <w:numId w:val="20"/>
        </w:numPr>
      </w:pPr>
      <w:r w:rsidRPr="0070714B">
        <w:rPr>
          <w:rFonts w:ascii="Tahoma" w:hAnsi="Tahoma" w:cs="Tahoma"/>
          <w:sz w:val="22"/>
          <w:szCs w:val="22"/>
        </w:rPr>
        <w:t xml:space="preserve">Επί της οδού </w:t>
      </w:r>
      <w:proofErr w:type="spellStart"/>
      <w:r w:rsidRPr="0070714B">
        <w:rPr>
          <w:rFonts w:ascii="Tahoma" w:hAnsi="Tahoma" w:cs="Tahoma"/>
          <w:sz w:val="22"/>
          <w:szCs w:val="22"/>
        </w:rPr>
        <w:t>Αποκαύκου</w:t>
      </w:r>
      <w:proofErr w:type="spellEnd"/>
      <w:r w:rsidRPr="0070714B">
        <w:rPr>
          <w:rFonts w:ascii="Tahoma" w:hAnsi="Tahoma" w:cs="Tahoma"/>
          <w:sz w:val="22"/>
          <w:szCs w:val="22"/>
        </w:rPr>
        <w:t xml:space="preserve"> επί της πλευράς του μουσείου</w:t>
      </w:r>
    </w:p>
    <w:p w:rsidR="0070714B" w:rsidRPr="0070714B" w:rsidRDefault="0070714B" w:rsidP="0070714B">
      <w:pPr>
        <w:numPr>
          <w:ilvl w:val="0"/>
          <w:numId w:val="20"/>
        </w:numPr>
        <w:autoSpaceDE w:val="0"/>
        <w:autoSpaceDN w:val="0"/>
        <w:adjustRightInd w:val="0"/>
        <w:spacing w:line="276" w:lineRule="auto"/>
        <w:jc w:val="both"/>
        <w:rPr>
          <w:rFonts w:ascii="Tahoma" w:hAnsi="Tahoma" w:cs="Tahoma"/>
          <w:sz w:val="22"/>
          <w:szCs w:val="22"/>
        </w:rPr>
      </w:pPr>
      <w:r w:rsidRPr="0070714B">
        <w:rPr>
          <w:rFonts w:ascii="Tahoma" w:hAnsi="Tahoma" w:cs="Tahoma"/>
          <w:sz w:val="22"/>
          <w:szCs w:val="22"/>
        </w:rPr>
        <w:t xml:space="preserve">Επί της οδού </w:t>
      </w:r>
      <w:proofErr w:type="spellStart"/>
      <w:r w:rsidRPr="0070714B">
        <w:rPr>
          <w:rFonts w:ascii="Tahoma" w:hAnsi="Tahoma" w:cs="Tahoma"/>
          <w:sz w:val="22"/>
          <w:szCs w:val="22"/>
        </w:rPr>
        <w:t>Βας.Πύρρου</w:t>
      </w:r>
      <w:proofErr w:type="spellEnd"/>
      <w:r w:rsidRPr="0070714B">
        <w:rPr>
          <w:rFonts w:ascii="Tahoma" w:hAnsi="Tahoma" w:cs="Tahoma"/>
          <w:sz w:val="22"/>
          <w:szCs w:val="22"/>
        </w:rPr>
        <w:t xml:space="preserve"> με την οδό </w:t>
      </w:r>
      <w:proofErr w:type="spellStart"/>
      <w:r w:rsidRPr="0070714B">
        <w:rPr>
          <w:rFonts w:ascii="Tahoma" w:hAnsi="Tahoma" w:cs="Tahoma"/>
          <w:sz w:val="22"/>
          <w:szCs w:val="22"/>
        </w:rPr>
        <w:t>Αγ.Κων</w:t>
      </w:r>
      <w:proofErr w:type="spellEnd"/>
      <w:r w:rsidRPr="0070714B">
        <w:rPr>
          <w:rFonts w:ascii="Tahoma" w:hAnsi="Tahoma" w:cs="Tahoma"/>
          <w:sz w:val="22"/>
          <w:szCs w:val="22"/>
        </w:rPr>
        <w:t>/νου.</w:t>
      </w:r>
    </w:p>
    <w:p w:rsidR="0070714B" w:rsidRPr="0070714B" w:rsidRDefault="0070714B" w:rsidP="0070714B">
      <w:pPr>
        <w:numPr>
          <w:ilvl w:val="0"/>
          <w:numId w:val="20"/>
        </w:numPr>
        <w:autoSpaceDE w:val="0"/>
        <w:autoSpaceDN w:val="0"/>
        <w:adjustRightInd w:val="0"/>
        <w:spacing w:line="276" w:lineRule="auto"/>
        <w:jc w:val="both"/>
        <w:rPr>
          <w:rFonts w:ascii="Tahoma" w:hAnsi="Tahoma" w:cs="Tahoma"/>
          <w:sz w:val="22"/>
          <w:szCs w:val="22"/>
        </w:rPr>
      </w:pPr>
      <w:r w:rsidRPr="0070714B">
        <w:rPr>
          <w:rFonts w:ascii="Tahoma" w:hAnsi="Tahoma" w:cs="Tahoma"/>
          <w:sz w:val="22"/>
          <w:szCs w:val="22"/>
        </w:rPr>
        <w:t xml:space="preserve">Επί της οδού </w:t>
      </w:r>
      <w:proofErr w:type="spellStart"/>
      <w:r w:rsidRPr="0070714B">
        <w:rPr>
          <w:rFonts w:ascii="Tahoma" w:hAnsi="Tahoma" w:cs="Tahoma"/>
          <w:sz w:val="22"/>
          <w:szCs w:val="22"/>
        </w:rPr>
        <w:t>Ελ.Βενιζέλου</w:t>
      </w:r>
      <w:proofErr w:type="spellEnd"/>
      <w:r w:rsidRPr="0070714B">
        <w:rPr>
          <w:rFonts w:ascii="Tahoma" w:hAnsi="Tahoma" w:cs="Tahoma"/>
          <w:sz w:val="22"/>
          <w:szCs w:val="22"/>
        </w:rPr>
        <w:t xml:space="preserve"> (τράπεζα Πειραιώς), καταργώντας τη θέση που προορίζεται για τουριστικά λεωφορεία.</w:t>
      </w:r>
    </w:p>
    <w:p w:rsidR="0070714B" w:rsidRDefault="0070714B" w:rsidP="0070714B">
      <w:pPr>
        <w:pStyle w:val="a9"/>
        <w:numPr>
          <w:ilvl w:val="0"/>
          <w:numId w:val="20"/>
        </w:numPr>
      </w:pPr>
      <w:r w:rsidRPr="0070714B">
        <w:rPr>
          <w:rFonts w:ascii="Tahoma" w:hAnsi="Tahoma" w:cs="Tahoma"/>
          <w:sz w:val="22"/>
          <w:szCs w:val="22"/>
        </w:rPr>
        <w:t>Επί της οδού Αμβρακίας στο Ταχυδρομείο</w:t>
      </w:r>
    </w:p>
    <w:p w:rsidR="0070714B" w:rsidRDefault="0070714B" w:rsidP="0070714B">
      <w:pPr>
        <w:autoSpaceDE w:val="0"/>
        <w:autoSpaceDN w:val="0"/>
        <w:adjustRightInd w:val="0"/>
        <w:spacing w:line="276" w:lineRule="auto"/>
        <w:ind w:left="360"/>
        <w:jc w:val="both"/>
        <w:rPr>
          <w:rFonts w:ascii="Tahoma" w:hAnsi="Tahoma" w:cs="Tahoma"/>
          <w:sz w:val="22"/>
          <w:szCs w:val="22"/>
        </w:rPr>
      </w:pPr>
    </w:p>
    <w:p w:rsidR="0070714B" w:rsidRPr="0070714B" w:rsidRDefault="0070714B" w:rsidP="0070714B">
      <w:pPr>
        <w:autoSpaceDE w:val="0"/>
        <w:autoSpaceDN w:val="0"/>
        <w:adjustRightInd w:val="0"/>
        <w:spacing w:line="276" w:lineRule="auto"/>
        <w:ind w:left="360"/>
        <w:jc w:val="both"/>
        <w:rPr>
          <w:rFonts w:ascii="Tahoma" w:hAnsi="Tahoma" w:cs="Tahoma"/>
          <w:sz w:val="22"/>
          <w:szCs w:val="22"/>
        </w:rPr>
      </w:pPr>
      <w:r w:rsidRPr="0070714B">
        <w:rPr>
          <w:rFonts w:ascii="Tahoma" w:hAnsi="Tahoma" w:cs="Tahoma"/>
          <w:b/>
          <w:sz w:val="22"/>
          <w:szCs w:val="22"/>
        </w:rPr>
        <w:t>Β.</w:t>
      </w:r>
      <w:r>
        <w:rPr>
          <w:rFonts w:ascii="Tahoma" w:hAnsi="Tahoma" w:cs="Tahoma"/>
          <w:sz w:val="22"/>
          <w:szCs w:val="22"/>
        </w:rPr>
        <w:t>-</w:t>
      </w:r>
      <w:r w:rsidRPr="0070714B">
        <w:rPr>
          <w:rFonts w:ascii="Tahoma" w:hAnsi="Tahoma" w:cs="Tahoma"/>
          <w:sz w:val="22"/>
          <w:szCs w:val="22"/>
        </w:rPr>
        <w:t xml:space="preserve"> </w:t>
      </w:r>
      <w:r>
        <w:rPr>
          <w:rFonts w:ascii="Tahoma" w:hAnsi="Tahoma" w:cs="Tahoma"/>
          <w:sz w:val="22"/>
          <w:szCs w:val="22"/>
        </w:rPr>
        <w:t>Τ</w:t>
      </w:r>
      <w:r w:rsidRPr="0070714B">
        <w:rPr>
          <w:rFonts w:ascii="Tahoma" w:hAnsi="Tahoma" w:cs="Tahoma"/>
          <w:sz w:val="22"/>
          <w:szCs w:val="22"/>
        </w:rPr>
        <w:t xml:space="preserve">ην επέκταση του χώρου που υπάρχει για χρήση της δημοτικής-λαϊκής αγοράς επί της οδού </w:t>
      </w:r>
      <w:proofErr w:type="spellStart"/>
      <w:r w:rsidRPr="0070714B">
        <w:rPr>
          <w:rFonts w:ascii="Tahoma" w:hAnsi="Tahoma" w:cs="Tahoma"/>
          <w:sz w:val="22"/>
          <w:szCs w:val="22"/>
        </w:rPr>
        <w:t>Βασ</w:t>
      </w:r>
      <w:proofErr w:type="spellEnd"/>
      <w:r w:rsidRPr="0070714B">
        <w:rPr>
          <w:rFonts w:ascii="Tahoma" w:hAnsi="Tahoma" w:cs="Tahoma"/>
          <w:sz w:val="22"/>
          <w:szCs w:val="22"/>
        </w:rPr>
        <w:t>. Πύρρου ώστε να καλύψει όλο το πρόσωπο αυτής έως το μικρό πεζόδρομο που τη διαχωρίζει από το οικοδομικό τετράγωνο, κατά τις ώρες λειτουργίας της.</w:t>
      </w:r>
    </w:p>
    <w:p w:rsidR="0070714B" w:rsidRPr="0070714B" w:rsidRDefault="0070714B" w:rsidP="0070714B">
      <w:pPr>
        <w:autoSpaceDE w:val="0"/>
        <w:autoSpaceDN w:val="0"/>
        <w:adjustRightInd w:val="0"/>
        <w:spacing w:line="276" w:lineRule="auto"/>
        <w:ind w:left="360"/>
        <w:jc w:val="both"/>
        <w:rPr>
          <w:rFonts w:ascii="Tahoma" w:hAnsi="Tahoma" w:cs="Tahoma"/>
          <w:i/>
          <w:sz w:val="22"/>
          <w:szCs w:val="22"/>
        </w:rPr>
      </w:pPr>
    </w:p>
    <w:p w:rsidR="0070714B" w:rsidRPr="00D625F5" w:rsidRDefault="0070714B" w:rsidP="0070714B">
      <w:pPr>
        <w:autoSpaceDE w:val="0"/>
        <w:autoSpaceDN w:val="0"/>
        <w:adjustRightInd w:val="0"/>
        <w:spacing w:line="276" w:lineRule="auto"/>
        <w:jc w:val="both"/>
        <w:rPr>
          <w:rFonts w:ascii="Tahoma" w:hAnsi="Tahoma" w:cs="Tahoma"/>
          <w:i/>
          <w:sz w:val="22"/>
          <w:szCs w:val="22"/>
        </w:rPr>
      </w:pPr>
    </w:p>
    <w:p w:rsidR="00A816BE" w:rsidRPr="00CB590A" w:rsidRDefault="00A816BE" w:rsidP="00CB590A">
      <w:pPr>
        <w:rPr>
          <w:rFonts w:ascii="Tahoma" w:hAnsi="Tahoma" w:cs="Tahoma"/>
          <w:sz w:val="22"/>
          <w:szCs w:val="22"/>
          <w:shd w:val="clear" w:color="auto" w:fill="FFFFFF"/>
        </w:rPr>
      </w:pPr>
      <w:r w:rsidRPr="00CB590A">
        <w:rPr>
          <w:rFonts w:ascii="Tahoma" w:hAnsi="Tahoma" w:cs="Tahoma"/>
          <w:sz w:val="22"/>
          <w:szCs w:val="22"/>
        </w:rPr>
        <w:t>Αναθέτει κάθε</w:t>
      </w:r>
      <w:r w:rsidRPr="00CB590A">
        <w:rPr>
          <w:rFonts w:ascii="Tahoma" w:hAnsi="Tahoma" w:cs="Tahoma"/>
          <w:sz w:val="22"/>
          <w:szCs w:val="22"/>
          <w:shd w:val="clear" w:color="auto" w:fill="FFFFFF"/>
        </w:rPr>
        <w:t xml:space="preserve"> παραπέρα ενέργεια στον κ. Δήμαρχο</w:t>
      </w:r>
    </w:p>
    <w:p w:rsidR="0047567C" w:rsidRDefault="0047567C" w:rsidP="00AD1AAF">
      <w:pPr>
        <w:pStyle w:val="a4"/>
        <w:spacing w:line="276" w:lineRule="auto"/>
        <w:rPr>
          <w:rFonts w:ascii="Tahoma" w:hAnsi="Tahoma" w:cs="Tahoma"/>
          <w:b/>
          <w:sz w:val="22"/>
          <w:szCs w:val="22"/>
        </w:rPr>
      </w:pPr>
      <w:r w:rsidRPr="00AD1AAF">
        <w:rPr>
          <w:rFonts w:ascii="Tahoma" w:hAnsi="Tahoma" w:cs="Tahoma"/>
          <w:b/>
          <w:sz w:val="22"/>
          <w:szCs w:val="22"/>
        </w:rPr>
        <w:t>Η απόφαση αυτή έλαβε αρ</w:t>
      </w:r>
      <w:r w:rsidR="00F85AB9" w:rsidRPr="00AD1AAF">
        <w:rPr>
          <w:rFonts w:ascii="Tahoma" w:hAnsi="Tahoma" w:cs="Tahoma"/>
          <w:b/>
          <w:sz w:val="22"/>
          <w:szCs w:val="22"/>
        </w:rPr>
        <w:t>ιθ</w:t>
      </w:r>
      <w:r w:rsidRPr="00AD1AAF">
        <w:rPr>
          <w:rFonts w:ascii="Tahoma" w:hAnsi="Tahoma" w:cs="Tahoma"/>
          <w:b/>
          <w:sz w:val="22"/>
          <w:szCs w:val="22"/>
        </w:rPr>
        <w:t>.</w:t>
      </w:r>
      <w:r w:rsidR="002257EF">
        <w:rPr>
          <w:rFonts w:ascii="Tahoma" w:hAnsi="Tahoma" w:cs="Tahoma"/>
          <w:b/>
          <w:sz w:val="22"/>
          <w:szCs w:val="22"/>
        </w:rPr>
        <w:t xml:space="preserve"> </w:t>
      </w:r>
      <w:r w:rsidR="00B06DB5">
        <w:rPr>
          <w:rFonts w:ascii="Tahoma" w:hAnsi="Tahoma" w:cs="Tahoma"/>
          <w:b/>
          <w:sz w:val="22"/>
          <w:szCs w:val="22"/>
        </w:rPr>
        <w:t>43</w:t>
      </w:r>
      <w:r w:rsidR="0070714B">
        <w:rPr>
          <w:rFonts w:ascii="Tahoma" w:hAnsi="Tahoma" w:cs="Tahoma"/>
          <w:b/>
          <w:sz w:val="22"/>
          <w:szCs w:val="22"/>
        </w:rPr>
        <w:t>0</w:t>
      </w:r>
      <w:r w:rsidRPr="00AD1AAF">
        <w:rPr>
          <w:rFonts w:ascii="Tahoma" w:hAnsi="Tahoma" w:cs="Tahoma"/>
          <w:b/>
          <w:sz w:val="22"/>
          <w:szCs w:val="22"/>
        </w:rPr>
        <w:t>/201</w:t>
      </w:r>
      <w:r w:rsidR="00E24664" w:rsidRPr="00AD1AAF">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8A0D9D" w:rsidRPr="00A816BE" w:rsidRDefault="008A0D9D" w:rsidP="00D340E5">
      <w:pPr>
        <w:pStyle w:val="a4"/>
        <w:rPr>
          <w:rFonts w:ascii="Tahoma" w:hAnsi="Tahoma" w:cs="Tahoma"/>
          <w:i/>
          <w:sz w:val="14"/>
          <w:szCs w:val="14"/>
        </w:rPr>
      </w:pPr>
    </w:p>
    <w:p w:rsidR="00951070" w:rsidRDefault="0047567C" w:rsidP="00D340E5">
      <w:pPr>
        <w:pStyle w:val="a4"/>
        <w:rPr>
          <w:lang w:val="en-US"/>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951070" w:rsidSect="00211A57">
      <w:footerReference w:type="even" r:id="rId9"/>
      <w:footerReference w:type="default" r:id="rId10"/>
      <w:pgSz w:w="11906" w:h="16838"/>
      <w:pgMar w:top="709" w:right="1274" w:bottom="851" w:left="1800" w:header="45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4EE9" w:rsidRDefault="00E44EE9">
      <w:r>
        <w:separator/>
      </w:r>
    </w:p>
  </w:endnote>
  <w:endnote w:type="continuationSeparator" w:id="0">
    <w:p w:rsidR="00E44EE9" w:rsidRDefault="00E44EE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1A5B" w:rsidRDefault="007244E7" w:rsidP="00430383">
    <w:pPr>
      <w:pStyle w:val="a6"/>
      <w:framePr w:wrap="around" w:vAnchor="text" w:hAnchor="margin" w:xAlign="right" w:y="1"/>
      <w:rPr>
        <w:rStyle w:val="a7"/>
      </w:rPr>
    </w:pPr>
    <w:r>
      <w:rPr>
        <w:rStyle w:val="a7"/>
      </w:rPr>
      <w:fldChar w:fldCharType="begin"/>
    </w:r>
    <w:r w:rsidR="00841A5B">
      <w:rPr>
        <w:rStyle w:val="a7"/>
      </w:rPr>
      <w:instrText xml:space="preserve">PAGE  </w:instrText>
    </w:r>
    <w:r>
      <w:rPr>
        <w:rStyle w:val="a7"/>
      </w:rPr>
      <w:fldChar w:fldCharType="end"/>
    </w:r>
  </w:p>
  <w:p w:rsidR="00841A5B" w:rsidRDefault="00841A5B"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hAnsiTheme="majorHAnsi"/>
        <w:sz w:val="28"/>
        <w:szCs w:val="28"/>
      </w:rPr>
      <w:id w:val="48624297"/>
      <w:docPartObj>
        <w:docPartGallery w:val="Page Numbers (Bottom of Page)"/>
        <w:docPartUnique/>
      </w:docPartObj>
    </w:sdtPr>
    <w:sdtContent>
      <w:p w:rsidR="00841A5B" w:rsidRDefault="00841A5B">
        <w:pPr>
          <w:pStyle w:val="a6"/>
          <w:jc w:val="center"/>
          <w:rPr>
            <w:rFonts w:asciiTheme="majorHAnsi" w:hAnsiTheme="majorHAnsi"/>
            <w:sz w:val="28"/>
            <w:szCs w:val="28"/>
          </w:rPr>
        </w:pPr>
        <w:r>
          <w:rPr>
            <w:rFonts w:asciiTheme="majorHAnsi" w:hAnsiTheme="majorHAnsi"/>
            <w:sz w:val="28"/>
            <w:szCs w:val="28"/>
          </w:rPr>
          <w:t xml:space="preserve">~ </w:t>
        </w:r>
        <w:fldSimple w:instr=" PAGE    \* MERGEFORMAT ">
          <w:r w:rsidR="00585005" w:rsidRPr="00585005">
            <w:rPr>
              <w:rFonts w:asciiTheme="majorHAnsi" w:hAnsiTheme="majorHAnsi"/>
              <w:noProof/>
              <w:sz w:val="28"/>
              <w:szCs w:val="28"/>
            </w:rPr>
            <w:t>1</w:t>
          </w:r>
        </w:fldSimple>
        <w:r>
          <w:rPr>
            <w:rFonts w:asciiTheme="majorHAnsi" w:hAnsiTheme="majorHAnsi"/>
            <w:sz w:val="28"/>
            <w:szCs w:val="28"/>
          </w:rPr>
          <w:t xml:space="preserve"> ~</w:t>
        </w:r>
      </w:p>
    </w:sdtContent>
  </w:sdt>
  <w:p w:rsidR="00841A5B" w:rsidRPr="0033417F" w:rsidRDefault="00841A5B"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4EE9" w:rsidRDefault="00E44EE9">
      <w:r>
        <w:separator/>
      </w:r>
    </w:p>
  </w:footnote>
  <w:footnote w:type="continuationSeparator" w:id="0">
    <w:p w:rsidR="00E44EE9" w:rsidRDefault="00E44EE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2">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4">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7">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8">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9">
    <w:nsid w:val="49D70225"/>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10">
    <w:nsid w:val="4A5676D0"/>
    <w:multiLevelType w:val="hybridMultilevel"/>
    <w:tmpl w:val="12689F9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1">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2">
    <w:nsid w:val="4F78799E"/>
    <w:multiLevelType w:val="hybridMultilevel"/>
    <w:tmpl w:val="EACE8906"/>
    <w:lvl w:ilvl="0" w:tplc="68D8A3F8">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14">
    <w:nsid w:val="67BB38CB"/>
    <w:multiLevelType w:val="hybridMultilevel"/>
    <w:tmpl w:val="12689F9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nsid w:val="6968114A"/>
    <w:multiLevelType w:val="hybridMultilevel"/>
    <w:tmpl w:val="4642DDEC"/>
    <w:lvl w:ilvl="0" w:tplc="3B2C8086">
      <w:start w:val="1"/>
      <w:numFmt w:val="decimal"/>
      <w:lvlText w:val="%1."/>
      <w:lvlJc w:val="left"/>
      <w:pPr>
        <w:tabs>
          <w:tab w:val="num" w:pos="720"/>
        </w:tabs>
        <w:ind w:left="720" w:hanging="360"/>
      </w:pPr>
      <w:rPr>
        <w:b w:val="0"/>
        <w:i w:val="0"/>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0">
    <w:nsid w:val="7FF942C9"/>
    <w:multiLevelType w:val="hybridMultilevel"/>
    <w:tmpl w:val="4642DDEC"/>
    <w:lvl w:ilvl="0" w:tplc="3B2C8086">
      <w:start w:val="1"/>
      <w:numFmt w:val="decimal"/>
      <w:lvlText w:val="%1."/>
      <w:lvlJc w:val="left"/>
      <w:pPr>
        <w:tabs>
          <w:tab w:val="num" w:pos="720"/>
        </w:tabs>
        <w:ind w:left="720" w:hanging="360"/>
      </w:pPr>
      <w:rPr>
        <w:b w:val="0"/>
        <w:i w:val="0"/>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6"/>
  </w:num>
  <w:num w:numId="2">
    <w:abstractNumId w:val="3"/>
  </w:num>
  <w:num w:numId="3">
    <w:abstractNumId w:val="8"/>
  </w:num>
  <w:num w:numId="4">
    <w:abstractNumId w:val="13"/>
  </w:num>
  <w:num w:numId="5">
    <w:abstractNumId w:val="11"/>
  </w:num>
  <w:num w:numId="6">
    <w:abstractNumId w:val="18"/>
  </w:num>
  <w:num w:numId="7">
    <w:abstractNumId w:val="19"/>
  </w:num>
  <w:num w:numId="8">
    <w:abstractNumId w:val="5"/>
  </w:num>
  <w:num w:numId="9">
    <w:abstractNumId w:val="1"/>
  </w:num>
  <w:num w:numId="10">
    <w:abstractNumId w:val="17"/>
  </w:num>
  <w:num w:numId="11">
    <w:abstractNumId w:val="4"/>
  </w:num>
  <w:num w:numId="12">
    <w:abstractNumId w:val="0"/>
  </w:num>
  <w:num w:numId="13">
    <w:abstractNumId w:val="16"/>
  </w:num>
  <w:num w:numId="14">
    <w:abstractNumId w:val="2"/>
  </w:num>
  <w:num w:numId="15">
    <w:abstractNumId w:val="12"/>
  </w:num>
  <w:num w:numId="16">
    <w:abstractNumId w:val="7"/>
  </w:num>
  <w:num w:numId="17">
    <w:abstractNumId w:val="9"/>
  </w:num>
  <w:num w:numId="18">
    <w:abstractNumId w:val="15"/>
  </w:num>
  <w:num w:numId="19">
    <w:abstractNumId w:val="10"/>
  </w:num>
  <w:num w:numId="20">
    <w:abstractNumId w:val="20"/>
  </w:num>
  <w:num w:numId="21">
    <w:abstractNumId w:val="14"/>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169986"/>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E96"/>
    <w:rsid w:val="000619AF"/>
    <w:rsid w:val="00061D0E"/>
    <w:rsid w:val="00066F10"/>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631A"/>
    <w:rsid w:val="000D7E13"/>
    <w:rsid w:val="000E149A"/>
    <w:rsid w:val="000E1CFB"/>
    <w:rsid w:val="000E22C1"/>
    <w:rsid w:val="000E6155"/>
    <w:rsid w:val="000E6E77"/>
    <w:rsid w:val="000E7463"/>
    <w:rsid w:val="000F3E49"/>
    <w:rsid w:val="000F442F"/>
    <w:rsid w:val="000F4F23"/>
    <w:rsid w:val="000F6EE4"/>
    <w:rsid w:val="000F7EC1"/>
    <w:rsid w:val="00101DC5"/>
    <w:rsid w:val="001049AD"/>
    <w:rsid w:val="00104A2E"/>
    <w:rsid w:val="00105A39"/>
    <w:rsid w:val="00112F86"/>
    <w:rsid w:val="0011483A"/>
    <w:rsid w:val="00120EBB"/>
    <w:rsid w:val="001236D5"/>
    <w:rsid w:val="00124B27"/>
    <w:rsid w:val="00126AD9"/>
    <w:rsid w:val="00136998"/>
    <w:rsid w:val="00137725"/>
    <w:rsid w:val="00141F37"/>
    <w:rsid w:val="001429F0"/>
    <w:rsid w:val="00142C34"/>
    <w:rsid w:val="00144B4A"/>
    <w:rsid w:val="00145669"/>
    <w:rsid w:val="00150FC6"/>
    <w:rsid w:val="00151472"/>
    <w:rsid w:val="00151D15"/>
    <w:rsid w:val="0015387C"/>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443C"/>
    <w:rsid w:val="002257EF"/>
    <w:rsid w:val="0022688E"/>
    <w:rsid w:val="00227799"/>
    <w:rsid w:val="002315E0"/>
    <w:rsid w:val="00232639"/>
    <w:rsid w:val="00232A8A"/>
    <w:rsid w:val="00233D57"/>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CE7"/>
    <w:rsid w:val="002E14EB"/>
    <w:rsid w:val="002E31BF"/>
    <w:rsid w:val="002E414A"/>
    <w:rsid w:val="002E4631"/>
    <w:rsid w:val="002E7021"/>
    <w:rsid w:val="002F06F2"/>
    <w:rsid w:val="002F5452"/>
    <w:rsid w:val="002F60C8"/>
    <w:rsid w:val="002F7FDB"/>
    <w:rsid w:val="00301568"/>
    <w:rsid w:val="003018C3"/>
    <w:rsid w:val="00303256"/>
    <w:rsid w:val="003036FD"/>
    <w:rsid w:val="00305240"/>
    <w:rsid w:val="0030542F"/>
    <w:rsid w:val="003066C0"/>
    <w:rsid w:val="0031307A"/>
    <w:rsid w:val="00314415"/>
    <w:rsid w:val="00320390"/>
    <w:rsid w:val="00325547"/>
    <w:rsid w:val="00326122"/>
    <w:rsid w:val="003271E1"/>
    <w:rsid w:val="00331204"/>
    <w:rsid w:val="00331C46"/>
    <w:rsid w:val="00333C46"/>
    <w:rsid w:val="003340FF"/>
    <w:rsid w:val="0033417F"/>
    <w:rsid w:val="00334A13"/>
    <w:rsid w:val="003378AD"/>
    <w:rsid w:val="00345EA7"/>
    <w:rsid w:val="003466D4"/>
    <w:rsid w:val="0036025A"/>
    <w:rsid w:val="00360B9A"/>
    <w:rsid w:val="00362FA6"/>
    <w:rsid w:val="00364AD2"/>
    <w:rsid w:val="003673C0"/>
    <w:rsid w:val="00367C0D"/>
    <w:rsid w:val="00374B36"/>
    <w:rsid w:val="00375538"/>
    <w:rsid w:val="00375C2C"/>
    <w:rsid w:val="00375E99"/>
    <w:rsid w:val="0037642B"/>
    <w:rsid w:val="00377F5E"/>
    <w:rsid w:val="003809BA"/>
    <w:rsid w:val="003809DE"/>
    <w:rsid w:val="003835C9"/>
    <w:rsid w:val="00383A02"/>
    <w:rsid w:val="003875D0"/>
    <w:rsid w:val="003923BB"/>
    <w:rsid w:val="003932C4"/>
    <w:rsid w:val="00396CB5"/>
    <w:rsid w:val="003A3F57"/>
    <w:rsid w:val="003A4EE8"/>
    <w:rsid w:val="003B1FD8"/>
    <w:rsid w:val="003B3156"/>
    <w:rsid w:val="003B6ED5"/>
    <w:rsid w:val="003B7363"/>
    <w:rsid w:val="003C0D34"/>
    <w:rsid w:val="003C50EC"/>
    <w:rsid w:val="003C5EBB"/>
    <w:rsid w:val="003C7BC2"/>
    <w:rsid w:val="003D1254"/>
    <w:rsid w:val="003D3BB6"/>
    <w:rsid w:val="003D3EE9"/>
    <w:rsid w:val="003D4C70"/>
    <w:rsid w:val="003E02A6"/>
    <w:rsid w:val="003E0923"/>
    <w:rsid w:val="003E1972"/>
    <w:rsid w:val="003E3BB7"/>
    <w:rsid w:val="003E48F0"/>
    <w:rsid w:val="003E6B70"/>
    <w:rsid w:val="003E70EB"/>
    <w:rsid w:val="003F1C8D"/>
    <w:rsid w:val="003F27CD"/>
    <w:rsid w:val="003F32D8"/>
    <w:rsid w:val="00400D26"/>
    <w:rsid w:val="00401700"/>
    <w:rsid w:val="0040313B"/>
    <w:rsid w:val="0040788A"/>
    <w:rsid w:val="0041291E"/>
    <w:rsid w:val="00412DA9"/>
    <w:rsid w:val="0041375B"/>
    <w:rsid w:val="004165AB"/>
    <w:rsid w:val="00417193"/>
    <w:rsid w:val="00422299"/>
    <w:rsid w:val="004256C0"/>
    <w:rsid w:val="00425C4C"/>
    <w:rsid w:val="00426515"/>
    <w:rsid w:val="00427AA2"/>
    <w:rsid w:val="00427F2B"/>
    <w:rsid w:val="00430383"/>
    <w:rsid w:val="0043047C"/>
    <w:rsid w:val="00431713"/>
    <w:rsid w:val="00432061"/>
    <w:rsid w:val="00433CD3"/>
    <w:rsid w:val="00442304"/>
    <w:rsid w:val="004423C3"/>
    <w:rsid w:val="00442CA3"/>
    <w:rsid w:val="00447283"/>
    <w:rsid w:val="004477A2"/>
    <w:rsid w:val="00447879"/>
    <w:rsid w:val="00450EE2"/>
    <w:rsid w:val="00451EDB"/>
    <w:rsid w:val="004563BD"/>
    <w:rsid w:val="00457F40"/>
    <w:rsid w:val="00460AB1"/>
    <w:rsid w:val="00465910"/>
    <w:rsid w:val="0047567C"/>
    <w:rsid w:val="00475741"/>
    <w:rsid w:val="00476C66"/>
    <w:rsid w:val="00480299"/>
    <w:rsid w:val="00481894"/>
    <w:rsid w:val="00485568"/>
    <w:rsid w:val="00485CB9"/>
    <w:rsid w:val="00490BCC"/>
    <w:rsid w:val="00493FEF"/>
    <w:rsid w:val="004953A4"/>
    <w:rsid w:val="004A05BD"/>
    <w:rsid w:val="004A3AAA"/>
    <w:rsid w:val="004A4E1F"/>
    <w:rsid w:val="004A62D4"/>
    <w:rsid w:val="004A6694"/>
    <w:rsid w:val="004A7E4A"/>
    <w:rsid w:val="004B34B7"/>
    <w:rsid w:val="004B5052"/>
    <w:rsid w:val="004B53BF"/>
    <w:rsid w:val="004B79A0"/>
    <w:rsid w:val="004B79E2"/>
    <w:rsid w:val="004C2940"/>
    <w:rsid w:val="004C2A29"/>
    <w:rsid w:val="004C670D"/>
    <w:rsid w:val="004D0BDB"/>
    <w:rsid w:val="004D1485"/>
    <w:rsid w:val="004D1554"/>
    <w:rsid w:val="004D1C3F"/>
    <w:rsid w:val="004D315A"/>
    <w:rsid w:val="004D36E4"/>
    <w:rsid w:val="004D52B0"/>
    <w:rsid w:val="004D770D"/>
    <w:rsid w:val="004E080C"/>
    <w:rsid w:val="004E29EF"/>
    <w:rsid w:val="004E3A42"/>
    <w:rsid w:val="004E48EB"/>
    <w:rsid w:val="004E6C41"/>
    <w:rsid w:val="004F0632"/>
    <w:rsid w:val="004F0A30"/>
    <w:rsid w:val="004F48C2"/>
    <w:rsid w:val="004F52AC"/>
    <w:rsid w:val="004F531A"/>
    <w:rsid w:val="004F71AF"/>
    <w:rsid w:val="0050184C"/>
    <w:rsid w:val="005021C3"/>
    <w:rsid w:val="00504BF4"/>
    <w:rsid w:val="005127EB"/>
    <w:rsid w:val="00514624"/>
    <w:rsid w:val="005151C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5005"/>
    <w:rsid w:val="0058525A"/>
    <w:rsid w:val="00585F24"/>
    <w:rsid w:val="00587D67"/>
    <w:rsid w:val="00596653"/>
    <w:rsid w:val="005A03B9"/>
    <w:rsid w:val="005A0C98"/>
    <w:rsid w:val="005A17EE"/>
    <w:rsid w:val="005A6BC1"/>
    <w:rsid w:val="005A6BE8"/>
    <w:rsid w:val="005A6CAD"/>
    <w:rsid w:val="005B018C"/>
    <w:rsid w:val="005B1E7F"/>
    <w:rsid w:val="005B5C35"/>
    <w:rsid w:val="005B6F75"/>
    <w:rsid w:val="005B714D"/>
    <w:rsid w:val="005C1F15"/>
    <w:rsid w:val="005C21F9"/>
    <w:rsid w:val="005C27FC"/>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55E3"/>
    <w:rsid w:val="00605E97"/>
    <w:rsid w:val="0060613D"/>
    <w:rsid w:val="0060669E"/>
    <w:rsid w:val="0061234D"/>
    <w:rsid w:val="00616643"/>
    <w:rsid w:val="00620FCF"/>
    <w:rsid w:val="006212D6"/>
    <w:rsid w:val="006219BC"/>
    <w:rsid w:val="00621E72"/>
    <w:rsid w:val="00623019"/>
    <w:rsid w:val="0062430E"/>
    <w:rsid w:val="006262B5"/>
    <w:rsid w:val="00631E52"/>
    <w:rsid w:val="00633486"/>
    <w:rsid w:val="00635212"/>
    <w:rsid w:val="00647EF2"/>
    <w:rsid w:val="006510C0"/>
    <w:rsid w:val="00651B81"/>
    <w:rsid w:val="006528A6"/>
    <w:rsid w:val="00654DC5"/>
    <w:rsid w:val="00654E55"/>
    <w:rsid w:val="00657E1D"/>
    <w:rsid w:val="006608F8"/>
    <w:rsid w:val="00662BA5"/>
    <w:rsid w:val="00662C56"/>
    <w:rsid w:val="00667C64"/>
    <w:rsid w:val="00670BAD"/>
    <w:rsid w:val="00672F32"/>
    <w:rsid w:val="00675AE2"/>
    <w:rsid w:val="00676B06"/>
    <w:rsid w:val="006816E8"/>
    <w:rsid w:val="00682C3C"/>
    <w:rsid w:val="00684561"/>
    <w:rsid w:val="00685A74"/>
    <w:rsid w:val="006877A8"/>
    <w:rsid w:val="00692662"/>
    <w:rsid w:val="00692AB9"/>
    <w:rsid w:val="00693F6D"/>
    <w:rsid w:val="006966A5"/>
    <w:rsid w:val="006A27A0"/>
    <w:rsid w:val="006A3A09"/>
    <w:rsid w:val="006B748A"/>
    <w:rsid w:val="006C13D1"/>
    <w:rsid w:val="006C287F"/>
    <w:rsid w:val="006C2BF5"/>
    <w:rsid w:val="006D1A4A"/>
    <w:rsid w:val="006D1A5A"/>
    <w:rsid w:val="006D2CCC"/>
    <w:rsid w:val="006D3B7B"/>
    <w:rsid w:val="006D425B"/>
    <w:rsid w:val="006D6F4F"/>
    <w:rsid w:val="006D7E10"/>
    <w:rsid w:val="006E2D1C"/>
    <w:rsid w:val="006F19C0"/>
    <w:rsid w:val="006F2A74"/>
    <w:rsid w:val="00702461"/>
    <w:rsid w:val="00704453"/>
    <w:rsid w:val="00706443"/>
    <w:rsid w:val="0070714B"/>
    <w:rsid w:val="00713C5B"/>
    <w:rsid w:val="007156D8"/>
    <w:rsid w:val="00716B4D"/>
    <w:rsid w:val="00721E97"/>
    <w:rsid w:val="00723202"/>
    <w:rsid w:val="007239B7"/>
    <w:rsid w:val="00723B55"/>
    <w:rsid w:val="007244E7"/>
    <w:rsid w:val="0072505F"/>
    <w:rsid w:val="0072515B"/>
    <w:rsid w:val="00727B64"/>
    <w:rsid w:val="007339F7"/>
    <w:rsid w:val="00737AF5"/>
    <w:rsid w:val="00740A80"/>
    <w:rsid w:val="00743BA9"/>
    <w:rsid w:val="0074426B"/>
    <w:rsid w:val="0074547D"/>
    <w:rsid w:val="007457C5"/>
    <w:rsid w:val="00751591"/>
    <w:rsid w:val="007520A7"/>
    <w:rsid w:val="007541F8"/>
    <w:rsid w:val="00756808"/>
    <w:rsid w:val="00760C53"/>
    <w:rsid w:val="00761C62"/>
    <w:rsid w:val="007634A6"/>
    <w:rsid w:val="00767E2B"/>
    <w:rsid w:val="00771010"/>
    <w:rsid w:val="00774863"/>
    <w:rsid w:val="00774C52"/>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E1583"/>
    <w:rsid w:val="007E1905"/>
    <w:rsid w:val="007E1AB0"/>
    <w:rsid w:val="007E7177"/>
    <w:rsid w:val="007E7985"/>
    <w:rsid w:val="007E79EB"/>
    <w:rsid w:val="007F0333"/>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FEA"/>
    <w:rsid w:val="00841A5B"/>
    <w:rsid w:val="00841C2C"/>
    <w:rsid w:val="008441A6"/>
    <w:rsid w:val="00845149"/>
    <w:rsid w:val="00847FA1"/>
    <w:rsid w:val="0085114A"/>
    <w:rsid w:val="00851B90"/>
    <w:rsid w:val="00851D13"/>
    <w:rsid w:val="0085591F"/>
    <w:rsid w:val="00855EBA"/>
    <w:rsid w:val="008564AF"/>
    <w:rsid w:val="008604F3"/>
    <w:rsid w:val="00860D63"/>
    <w:rsid w:val="00862406"/>
    <w:rsid w:val="00863940"/>
    <w:rsid w:val="00864E5B"/>
    <w:rsid w:val="00865B0B"/>
    <w:rsid w:val="008670F6"/>
    <w:rsid w:val="00871E92"/>
    <w:rsid w:val="00872465"/>
    <w:rsid w:val="00874424"/>
    <w:rsid w:val="0087658C"/>
    <w:rsid w:val="00886939"/>
    <w:rsid w:val="00886FE6"/>
    <w:rsid w:val="00890DE9"/>
    <w:rsid w:val="008A0D9D"/>
    <w:rsid w:val="008A2981"/>
    <w:rsid w:val="008A2D46"/>
    <w:rsid w:val="008A2F0E"/>
    <w:rsid w:val="008A4F8B"/>
    <w:rsid w:val="008A6AD0"/>
    <w:rsid w:val="008A6F34"/>
    <w:rsid w:val="008B07BE"/>
    <w:rsid w:val="008B0F57"/>
    <w:rsid w:val="008B2627"/>
    <w:rsid w:val="008B4419"/>
    <w:rsid w:val="008B53F9"/>
    <w:rsid w:val="008B7485"/>
    <w:rsid w:val="008C056B"/>
    <w:rsid w:val="008C3391"/>
    <w:rsid w:val="008C3674"/>
    <w:rsid w:val="008C5D9E"/>
    <w:rsid w:val="008C6663"/>
    <w:rsid w:val="008D08AE"/>
    <w:rsid w:val="008D0940"/>
    <w:rsid w:val="008D0AA0"/>
    <w:rsid w:val="008D3168"/>
    <w:rsid w:val="008D33D0"/>
    <w:rsid w:val="008D3768"/>
    <w:rsid w:val="008D3FDF"/>
    <w:rsid w:val="008D6581"/>
    <w:rsid w:val="008D65B4"/>
    <w:rsid w:val="008E21B2"/>
    <w:rsid w:val="008F1D32"/>
    <w:rsid w:val="008F54BD"/>
    <w:rsid w:val="008F5DEE"/>
    <w:rsid w:val="008F685C"/>
    <w:rsid w:val="0090002B"/>
    <w:rsid w:val="00903060"/>
    <w:rsid w:val="009041A7"/>
    <w:rsid w:val="0090753F"/>
    <w:rsid w:val="00910CD2"/>
    <w:rsid w:val="009140ED"/>
    <w:rsid w:val="00915B8A"/>
    <w:rsid w:val="00917A2F"/>
    <w:rsid w:val="00917F65"/>
    <w:rsid w:val="00920294"/>
    <w:rsid w:val="00921AAF"/>
    <w:rsid w:val="00922192"/>
    <w:rsid w:val="00922E4B"/>
    <w:rsid w:val="009265AE"/>
    <w:rsid w:val="009326AB"/>
    <w:rsid w:val="00933694"/>
    <w:rsid w:val="0093485E"/>
    <w:rsid w:val="009349EC"/>
    <w:rsid w:val="00936B3B"/>
    <w:rsid w:val="00940622"/>
    <w:rsid w:val="00941250"/>
    <w:rsid w:val="0094158A"/>
    <w:rsid w:val="00942484"/>
    <w:rsid w:val="009438E5"/>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0823"/>
    <w:rsid w:val="00962A4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47F1"/>
    <w:rsid w:val="009E0337"/>
    <w:rsid w:val="009E1445"/>
    <w:rsid w:val="009E4501"/>
    <w:rsid w:val="009E50DD"/>
    <w:rsid w:val="009F404E"/>
    <w:rsid w:val="009F4DFA"/>
    <w:rsid w:val="009F5465"/>
    <w:rsid w:val="009F6600"/>
    <w:rsid w:val="009F7240"/>
    <w:rsid w:val="009F7AB3"/>
    <w:rsid w:val="00A032DC"/>
    <w:rsid w:val="00A053BC"/>
    <w:rsid w:val="00A122DA"/>
    <w:rsid w:val="00A13469"/>
    <w:rsid w:val="00A155A1"/>
    <w:rsid w:val="00A1599B"/>
    <w:rsid w:val="00A22D9D"/>
    <w:rsid w:val="00A24E77"/>
    <w:rsid w:val="00A26F06"/>
    <w:rsid w:val="00A32908"/>
    <w:rsid w:val="00A33F6D"/>
    <w:rsid w:val="00A414D0"/>
    <w:rsid w:val="00A414D2"/>
    <w:rsid w:val="00A42B90"/>
    <w:rsid w:val="00A43F1C"/>
    <w:rsid w:val="00A47C2D"/>
    <w:rsid w:val="00A51014"/>
    <w:rsid w:val="00A52D51"/>
    <w:rsid w:val="00A540C3"/>
    <w:rsid w:val="00A56EAC"/>
    <w:rsid w:val="00A571F5"/>
    <w:rsid w:val="00A6119D"/>
    <w:rsid w:val="00A6158C"/>
    <w:rsid w:val="00A61A39"/>
    <w:rsid w:val="00A62953"/>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6B75"/>
    <w:rsid w:val="00A97BF4"/>
    <w:rsid w:val="00A97C02"/>
    <w:rsid w:val="00AA0497"/>
    <w:rsid w:val="00AA18A9"/>
    <w:rsid w:val="00AA480E"/>
    <w:rsid w:val="00AA4B5E"/>
    <w:rsid w:val="00AA61AA"/>
    <w:rsid w:val="00AA639F"/>
    <w:rsid w:val="00AA7C97"/>
    <w:rsid w:val="00AB7BE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2846"/>
    <w:rsid w:val="00B030B9"/>
    <w:rsid w:val="00B05152"/>
    <w:rsid w:val="00B06DB5"/>
    <w:rsid w:val="00B10AD2"/>
    <w:rsid w:val="00B145E1"/>
    <w:rsid w:val="00B14907"/>
    <w:rsid w:val="00B204C5"/>
    <w:rsid w:val="00B2455C"/>
    <w:rsid w:val="00B246AD"/>
    <w:rsid w:val="00B2622A"/>
    <w:rsid w:val="00B31B57"/>
    <w:rsid w:val="00B332F2"/>
    <w:rsid w:val="00B33BA1"/>
    <w:rsid w:val="00B3517C"/>
    <w:rsid w:val="00B4071D"/>
    <w:rsid w:val="00B411B6"/>
    <w:rsid w:val="00B43517"/>
    <w:rsid w:val="00B443F8"/>
    <w:rsid w:val="00B5254F"/>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5F8B"/>
    <w:rsid w:val="00B90B8A"/>
    <w:rsid w:val="00B90F6C"/>
    <w:rsid w:val="00B9163D"/>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370A"/>
    <w:rsid w:val="00C45F31"/>
    <w:rsid w:val="00C519F9"/>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590A"/>
    <w:rsid w:val="00CB5AF8"/>
    <w:rsid w:val="00CC10E6"/>
    <w:rsid w:val="00CC3473"/>
    <w:rsid w:val="00CC5B74"/>
    <w:rsid w:val="00CC68A2"/>
    <w:rsid w:val="00CD1933"/>
    <w:rsid w:val="00CD1B1E"/>
    <w:rsid w:val="00CD250A"/>
    <w:rsid w:val="00CD383F"/>
    <w:rsid w:val="00CD4F96"/>
    <w:rsid w:val="00CD5725"/>
    <w:rsid w:val="00CE0397"/>
    <w:rsid w:val="00CE0E14"/>
    <w:rsid w:val="00CE2442"/>
    <w:rsid w:val="00CE360A"/>
    <w:rsid w:val="00CE66E1"/>
    <w:rsid w:val="00CF45C5"/>
    <w:rsid w:val="00D01816"/>
    <w:rsid w:val="00D0181F"/>
    <w:rsid w:val="00D024E4"/>
    <w:rsid w:val="00D04574"/>
    <w:rsid w:val="00D052F8"/>
    <w:rsid w:val="00D10AE0"/>
    <w:rsid w:val="00D15512"/>
    <w:rsid w:val="00D2302B"/>
    <w:rsid w:val="00D24142"/>
    <w:rsid w:val="00D248E8"/>
    <w:rsid w:val="00D25057"/>
    <w:rsid w:val="00D27C0C"/>
    <w:rsid w:val="00D3036A"/>
    <w:rsid w:val="00D340E5"/>
    <w:rsid w:val="00D364EA"/>
    <w:rsid w:val="00D36B48"/>
    <w:rsid w:val="00D37E17"/>
    <w:rsid w:val="00D42710"/>
    <w:rsid w:val="00D5436E"/>
    <w:rsid w:val="00D614C7"/>
    <w:rsid w:val="00D625F5"/>
    <w:rsid w:val="00D633DE"/>
    <w:rsid w:val="00D63F7D"/>
    <w:rsid w:val="00D647D0"/>
    <w:rsid w:val="00D67629"/>
    <w:rsid w:val="00D67F69"/>
    <w:rsid w:val="00D7145C"/>
    <w:rsid w:val="00D714BF"/>
    <w:rsid w:val="00D7561B"/>
    <w:rsid w:val="00D83931"/>
    <w:rsid w:val="00D84221"/>
    <w:rsid w:val="00D912E0"/>
    <w:rsid w:val="00D971B0"/>
    <w:rsid w:val="00D97A2E"/>
    <w:rsid w:val="00DA17C2"/>
    <w:rsid w:val="00DA1865"/>
    <w:rsid w:val="00DA2B2A"/>
    <w:rsid w:val="00DA3DC3"/>
    <w:rsid w:val="00DA44BC"/>
    <w:rsid w:val="00DA4DCB"/>
    <w:rsid w:val="00DA69B1"/>
    <w:rsid w:val="00DA7A71"/>
    <w:rsid w:val="00DB27DD"/>
    <w:rsid w:val="00DB6377"/>
    <w:rsid w:val="00DC4CD6"/>
    <w:rsid w:val="00DC6664"/>
    <w:rsid w:val="00DD2C7A"/>
    <w:rsid w:val="00DD41F9"/>
    <w:rsid w:val="00DD4288"/>
    <w:rsid w:val="00DD6288"/>
    <w:rsid w:val="00DE0215"/>
    <w:rsid w:val="00DE05E9"/>
    <w:rsid w:val="00DE5021"/>
    <w:rsid w:val="00DE5AC5"/>
    <w:rsid w:val="00DF053A"/>
    <w:rsid w:val="00E007C7"/>
    <w:rsid w:val="00E02424"/>
    <w:rsid w:val="00E073ED"/>
    <w:rsid w:val="00E1025B"/>
    <w:rsid w:val="00E117BE"/>
    <w:rsid w:val="00E12CDD"/>
    <w:rsid w:val="00E133A5"/>
    <w:rsid w:val="00E13C18"/>
    <w:rsid w:val="00E21094"/>
    <w:rsid w:val="00E23C15"/>
    <w:rsid w:val="00E24664"/>
    <w:rsid w:val="00E25602"/>
    <w:rsid w:val="00E26B53"/>
    <w:rsid w:val="00E33378"/>
    <w:rsid w:val="00E33502"/>
    <w:rsid w:val="00E44EE9"/>
    <w:rsid w:val="00E4520E"/>
    <w:rsid w:val="00E47DDC"/>
    <w:rsid w:val="00E537A0"/>
    <w:rsid w:val="00E554AC"/>
    <w:rsid w:val="00E56200"/>
    <w:rsid w:val="00E63159"/>
    <w:rsid w:val="00E64E0C"/>
    <w:rsid w:val="00E65A59"/>
    <w:rsid w:val="00E66ED9"/>
    <w:rsid w:val="00E7059A"/>
    <w:rsid w:val="00E728F4"/>
    <w:rsid w:val="00E72944"/>
    <w:rsid w:val="00E73846"/>
    <w:rsid w:val="00E74EC9"/>
    <w:rsid w:val="00E7506F"/>
    <w:rsid w:val="00E83421"/>
    <w:rsid w:val="00E85968"/>
    <w:rsid w:val="00E908B4"/>
    <w:rsid w:val="00E95FDB"/>
    <w:rsid w:val="00E96451"/>
    <w:rsid w:val="00EA0DED"/>
    <w:rsid w:val="00EA5277"/>
    <w:rsid w:val="00EA559A"/>
    <w:rsid w:val="00EB18E1"/>
    <w:rsid w:val="00EB4512"/>
    <w:rsid w:val="00EB5D82"/>
    <w:rsid w:val="00EC0C7C"/>
    <w:rsid w:val="00EC179C"/>
    <w:rsid w:val="00EC5294"/>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B71"/>
    <w:rsid w:val="00F54D5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54E7"/>
    <w:rsid w:val="00FC74BB"/>
    <w:rsid w:val="00FC77D4"/>
    <w:rsid w:val="00FD09D3"/>
    <w:rsid w:val="00FD19A5"/>
    <w:rsid w:val="00FD303F"/>
    <w:rsid w:val="00FD33E7"/>
    <w:rsid w:val="00FD3BDD"/>
    <w:rsid w:val="00FD57B0"/>
    <w:rsid w:val="00FD5E76"/>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9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0"/>
    <w:uiPriority w:val="99"/>
    <w:rsid w:val="00277B37"/>
    <w:pPr>
      <w:tabs>
        <w:tab w:val="center" w:pos="4153"/>
        <w:tab w:val="right" w:pos="8306"/>
      </w:tabs>
    </w:pPr>
  </w:style>
  <w:style w:type="character" w:customStyle="1" w:styleId="Char0">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1"/>
    <w:rsid w:val="00693F6D"/>
    <w:pPr>
      <w:spacing w:after="120"/>
      <w:ind w:left="283"/>
    </w:pPr>
  </w:style>
  <w:style w:type="character" w:customStyle="1" w:styleId="Char1">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7"/>
    <w:rsid w:val="00550B73"/>
    <w:pPr>
      <w:spacing w:line="276" w:lineRule="auto"/>
      <w:ind w:firstLine="210"/>
    </w:pPr>
    <w:rPr>
      <w:rFonts w:ascii="Calibri" w:hAnsi="Calibri" w:cs="Arial"/>
      <w:sz w:val="22"/>
      <w:szCs w:val="22"/>
      <w:lang w:eastAsia="en-US"/>
    </w:rPr>
  </w:style>
  <w:style w:type="character" w:customStyle="1" w:styleId="Char7">
    <w:name w:val="Σώμα κείμενου Πρώτη Εσοχή Char"/>
    <w:basedOn w:val="Char3"/>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8"/>
    <w:rsid w:val="00DD41F9"/>
    <w:rPr>
      <w:sz w:val="20"/>
      <w:szCs w:val="20"/>
    </w:rPr>
  </w:style>
  <w:style w:type="character" w:customStyle="1" w:styleId="Char8">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6A21245-326A-4CD3-BC15-C695FCDA78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1062</Words>
  <Characters>5741</Characters>
  <Application>Microsoft Office Word</Application>
  <DocSecurity>0</DocSecurity>
  <Lines>47</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6790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2017-07-21T05:09:00Z</cp:lastPrinted>
  <dcterms:created xsi:type="dcterms:W3CDTF">2017-07-20T05:00:00Z</dcterms:created>
  <dcterms:modified xsi:type="dcterms:W3CDTF">2017-07-21T05:11:00Z</dcterms:modified>
</cp:coreProperties>
</file>